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77E0B"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7FFB12F5"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5E132C3A" w14:textId="77777777" w:rsidR="00D071E5" w:rsidRPr="00D071E5" w:rsidRDefault="00D071E5" w:rsidP="00D071E5">
      <w:pPr>
        <w:pStyle w:val="a3"/>
        <w:jc w:val="center"/>
        <w:rPr>
          <w:rFonts w:ascii="GHEA Grapalat" w:hAnsi="GHEA Grapalat"/>
          <w:i w:val="0"/>
          <w:sz w:val="24"/>
          <w:szCs w:val="24"/>
        </w:rPr>
      </w:pPr>
    </w:p>
    <w:p w14:paraId="20948437" w14:textId="71D9E22A" w:rsidR="00D071E5" w:rsidRPr="00D071E5" w:rsidRDefault="00D071E5" w:rsidP="00BB3A42">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0460A3">
        <w:rPr>
          <w:rFonts w:ascii="GHEA Grapalat" w:hAnsi="GHEA Grapalat"/>
          <w:i w:val="0"/>
          <w:sz w:val="24"/>
          <w:szCs w:val="24"/>
        </w:rPr>
        <w:t>08</w:t>
      </w:r>
      <w:r w:rsidRPr="00D071E5">
        <w:rPr>
          <w:rFonts w:ascii="GHEA Grapalat" w:hAnsi="GHEA Grapalat"/>
          <w:i w:val="0"/>
          <w:sz w:val="24"/>
          <w:szCs w:val="24"/>
        </w:rPr>
        <w:t>" "</w:t>
      </w:r>
      <w:r w:rsidR="000460A3">
        <w:rPr>
          <w:rFonts w:ascii="GHEA Grapalat" w:hAnsi="GHEA Grapalat"/>
          <w:i w:val="0"/>
          <w:sz w:val="24"/>
          <w:szCs w:val="24"/>
        </w:rPr>
        <w:t>1</w:t>
      </w:r>
      <w:r w:rsidR="00BB3A42" w:rsidRPr="00BB3A42">
        <w:rPr>
          <w:rFonts w:ascii="GHEA Grapalat" w:hAnsi="GHEA Grapalat"/>
          <w:i w:val="0"/>
          <w:sz w:val="24"/>
          <w:szCs w:val="24"/>
        </w:rPr>
        <w:t>2</w:t>
      </w:r>
      <w:r w:rsidRPr="00D071E5">
        <w:rPr>
          <w:rFonts w:ascii="GHEA Grapalat" w:hAnsi="GHEA Grapalat"/>
          <w:i w:val="0"/>
          <w:sz w:val="24"/>
          <w:szCs w:val="24"/>
        </w:rPr>
        <w:t>" 202</w:t>
      </w:r>
      <w:r w:rsidR="00E32DD7" w:rsidRPr="00AC3F76">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Закона Республики Армения "О закупках"</w:t>
      </w:r>
    </w:p>
    <w:p w14:paraId="7CA0EEF8" w14:textId="77777777" w:rsidR="000460A3" w:rsidRDefault="00D071E5" w:rsidP="000460A3">
      <w:pPr>
        <w:pStyle w:val="a3"/>
        <w:spacing w:line="240" w:lineRule="auto"/>
        <w:jc w:val="center"/>
        <w:rPr>
          <w:rFonts w:ascii="GHEA Grapalat" w:hAnsi="GHEA Grapalat"/>
          <w:lang w:val="af-ZA"/>
        </w:rPr>
      </w:pPr>
      <w:r w:rsidRPr="00D071E5">
        <w:rPr>
          <w:rFonts w:ascii="GHEA Grapalat" w:hAnsi="GHEA Grapalat"/>
          <w:i w:val="0"/>
          <w:sz w:val="24"/>
          <w:szCs w:val="24"/>
        </w:rPr>
        <w:t xml:space="preserve">Код запроса котировок </w:t>
      </w:r>
      <w:r w:rsidR="000460A3" w:rsidRPr="00833229">
        <w:rPr>
          <w:rFonts w:ascii="GHEA Grapalat" w:hAnsi="GHEA Grapalat"/>
          <w:bCs/>
          <w:i w:val="0"/>
          <w:iCs/>
          <w:sz w:val="22"/>
          <w:szCs w:val="22"/>
          <w:lang w:val="pt-BR"/>
        </w:rPr>
        <w:t>ԿՄԱ</w:t>
      </w:r>
      <w:r w:rsidR="000460A3" w:rsidRPr="00833229">
        <w:rPr>
          <w:rFonts w:ascii="GHEA Grapalat" w:hAnsi="GHEA Grapalat"/>
          <w:bCs/>
          <w:i w:val="0"/>
          <w:iCs/>
          <w:sz w:val="22"/>
          <w:szCs w:val="22"/>
          <w:lang w:val="es-ES"/>
        </w:rPr>
        <w:t>2</w:t>
      </w:r>
      <w:r w:rsidR="000460A3" w:rsidRPr="00833229">
        <w:rPr>
          <w:rFonts w:ascii="GHEA Grapalat" w:hAnsi="GHEA Grapalat"/>
          <w:bCs/>
          <w:i w:val="0"/>
          <w:iCs/>
          <w:sz w:val="22"/>
          <w:szCs w:val="22"/>
          <w:lang w:val="pt-BR"/>
        </w:rPr>
        <w:t>ՀԴ</w:t>
      </w:r>
      <w:r w:rsidR="000460A3">
        <w:rPr>
          <w:rFonts w:ascii="GHEA Grapalat" w:hAnsi="GHEA Grapalat"/>
          <w:i w:val="0"/>
          <w:lang w:val="af-ZA"/>
        </w:rPr>
        <w:t xml:space="preserve"> -ԳՀԱՊՁԲ-2026/01</w:t>
      </w:r>
    </w:p>
    <w:p w14:paraId="44FC9AC0" w14:textId="77777777" w:rsidR="00D071E5" w:rsidRPr="000460A3" w:rsidRDefault="00D071E5" w:rsidP="006A5ACE">
      <w:pPr>
        <w:pStyle w:val="a3"/>
        <w:ind w:firstLine="0"/>
        <w:jc w:val="center"/>
        <w:rPr>
          <w:rFonts w:ascii="GHEA Grapalat" w:hAnsi="GHEA Grapalat"/>
          <w:i w:val="0"/>
          <w:sz w:val="24"/>
          <w:szCs w:val="24"/>
          <w:lang w:val="af-ZA"/>
        </w:rPr>
      </w:pPr>
    </w:p>
    <w:p w14:paraId="29C99EEE" w14:textId="77777777" w:rsidR="00BB3A42" w:rsidRDefault="00BB3A42" w:rsidP="006A5ACE">
      <w:pPr>
        <w:pStyle w:val="a3"/>
        <w:ind w:firstLine="0"/>
        <w:jc w:val="center"/>
        <w:rPr>
          <w:rFonts w:ascii="GHEA Grapalat" w:hAnsi="GHEA Grapalat"/>
          <w:i w:val="0"/>
          <w:sz w:val="24"/>
          <w:szCs w:val="24"/>
        </w:rPr>
      </w:pPr>
    </w:p>
    <w:p w14:paraId="36E2C882" w14:textId="77777777" w:rsidR="00456573" w:rsidRPr="00B36CF7" w:rsidRDefault="00456573" w:rsidP="00456573">
      <w:pPr>
        <w:pStyle w:val="a3"/>
        <w:ind w:firstLine="0"/>
        <w:jc w:val="center"/>
        <w:rPr>
          <w:rFonts w:ascii="Arial Black" w:hAnsi="Arial Black"/>
          <w:i w:val="0"/>
          <w:sz w:val="24"/>
          <w:szCs w:val="24"/>
        </w:rPr>
      </w:pPr>
    </w:p>
    <w:p w14:paraId="3532F7F9" w14:textId="77777777" w:rsidR="00456573" w:rsidRPr="00B36CF7" w:rsidRDefault="00456573" w:rsidP="00456573">
      <w:pPr>
        <w:pStyle w:val="a3"/>
        <w:ind w:firstLine="0"/>
        <w:jc w:val="center"/>
        <w:rPr>
          <w:rFonts w:ascii="Arial Black" w:hAnsi="Arial Black"/>
          <w:color w:val="FF0000"/>
        </w:rPr>
      </w:pPr>
      <w:r w:rsidRPr="00B36CF7">
        <w:rPr>
          <w:rFonts w:ascii="Arial Black" w:hAnsi="Arial Black"/>
          <w:color w:val="FF0000"/>
        </w:rPr>
        <w:t>Процедура организуется на основании части 6 статьи 15 Закона Республики Армения «О закупках»</w:t>
      </w:r>
    </w:p>
    <w:p w14:paraId="7F5FCFA3" w14:textId="77777777" w:rsidR="00A84C99" w:rsidRPr="00456573" w:rsidRDefault="00A84C99" w:rsidP="00BB3A42">
      <w:pPr>
        <w:pStyle w:val="a3"/>
        <w:ind w:firstLine="0"/>
        <w:jc w:val="center"/>
        <w:rPr>
          <w:rFonts w:asciiTheme="minorHAnsi" w:hAnsiTheme="minorHAnsi"/>
          <w:i w:val="0"/>
          <w:sz w:val="24"/>
          <w:szCs w:val="24"/>
        </w:rPr>
      </w:pPr>
    </w:p>
    <w:p w14:paraId="19ADABA9" w14:textId="77777777" w:rsidR="00A84C99" w:rsidRPr="004001BB" w:rsidRDefault="00D071E5" w:rsidP="00A84C99">
      <w:pPr>
        <w:pStyle w:val="aa"/>
        <w:widowControl w:val="0"/>
        <w:spacing w:after="160"/>
        <w:ind w:right="-7" w:firstLine="567"/>
        <w:rPr>
          <w:rFonts w:ascii="GHEA Grapalat" w:hAnsi="GHEA Grapalat"/>
        </w:rPr>
      </w:pPr>
      <w:r w:rsidRPr="00D071E5">
        <w:rPr>
          <w:rFonts w:ascii="GHEA Grapalat" w:hAnsi="GHEA Grapalat"/>
          <w:i/>
        </w:rPr>
        <w:t xml:space="preserve">Заказчик </w:t>
      </w:r>
      <w:r w:rsidR="00A84C99" w:rsidRPr="009848F1">
        <w:rPr>
          <w:rFonts w:ascii="GHEA Grapalat" w:eastAsia="Arial Unicode MS" w:hAnsi="GHEA Grapalat" w:cs="Arial Unicode MS"/>
        </w:rPr>
        <w:t>“</w:t>
      </w:r>
      <w:r w:rsidR="00A84C99" w:rsidRPr="004E3755">
        <w:rPr>
          <w:rFonts w:ascii="GHEA Grapalat" w:hAnsi="GHEA Grapalat"/>
          <w:b/>
        </w:rPr>
        <w:t>А</w:t>
      </w:r>
      <w:r w:rsidR="00A84C99" w:rsidRPr="00907C28">
        <w:rPr>
          <w:rFonts w:ascii="GHEA Grapalat" w:hAnsi="GHEA Grapalat"/>
          <w:b/>
        </w:rPr>
        <w:t>БОВЯНСКАЯ</w:t>
      </w:r>
      <w:r w:rsidR="00A84C99" w:rsidRPr="004E3755">
        <w:rPr>
          <w:rFonts w:ascii="GHEA Grapalat" w:hAnsi="GHEA Grapalat"/>
          <w:b/>
        </w:rPr>
        <w:t xml:space="preserve"> </w:t>
      </w:r>
      <w:r w:rsidR="00A84C99" w:rsidRPr="00907C28">
        <w:rPr>
          <w:rFonts w:ascii="GHEA Grapalat" w:hAnsi="GHEA Grapalat"/>
          <w:b/>
        </w:rPr>
        <w:t>ОСНОВНАЯ</w:t>
      </w:r>
      <w:r w:rsidR="00A84C99" w:rsidRPr="004E3755">
        <w:rPr>
          <w:rFonts w:ascii="GHEA Grapalat" w:hAnsi="GHEA Grapalat"/>
          <w:b/>
        </w:rPr>
        <w:t xml:space="preserve"> </w:t>
      </w:r>
      <w:r w:rsidR="00A84C99" w:rsidRPr="00907C28">
        <w:rPr>
          <w:rFonts w:ascii="GHEA Grapalat" w:hAnsi="GHEA Grapalat"/>
          <w:b/>
        </w:rPr>
        <w:t>ШКОЛА</w:t>
      </w:r>
      <w:r w:rsidR="00A84C99" w:rsidRPr="004E3755">
        <w:rPr>
          <w:rFonts w:ascii="GHEA Grapalat" w:hAnsi="GHEA Grapalat"/>
          <w:b/>
        </w:rPr>
        <w:t xml:space="preserve"> </w:t>
      </w:r>
      <w:r w:rsidR="00A84C99" w:rsidRPr="00A5288E">
        <w:rPr>
          <w:rFonts w:ascii="GHEA Grapalat" w:hAnsi="GHEA Grapalat"/>
        </w:rPr>
        <w:t>N2</w:t>
      </w:r>
      <w:r w:rsidR="00A84C99" w:rsidRPr="009848F1">
        <w:rPr>
          <w:rFonts w:ascii="GHEA Grapalat" w:eastAsia="Arial Unicode MS" w:hAnsi="GHEA Grapalat" w:cs="Arial Unicode MS"/>
        </w:rPr>
        <w:t>”</w:t>
      </w:r>
      <w:r w:rsidR="00A84C99" w:rsidRPr="00A5288E">
        <w:rPr>
          <w:rFonts w:ascii="GHEA Grapalat" w:hAnsi="GHEA Grapalat"/>
        </w:rPr>
        <w:t xml:space="preserve"> ГHКО</w:t>
      </w:r>
    </w:p>
    <w:p w14:paraId="369F2738" w14:textId="77777777"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находящийся по адресу: </w:t>
      </w:r>
      <w:r w:rsidR="009848F1" w:rsidRPr="009848F1">
        <w:rPr>
          <w:rFonts w:ascii="GHEA Grapalat" w:hAnsi="GHEA Grapalat"/>
          <w:i w:val="0"/>
          <w:sz w:val="24"/>
          <w:szCs w:val="24"/>
        </w:rPr>
        <w:t xml:space="preserve">район </w:t>
      </w:r>
      <w:r w:rsidR="000460A3" w:rsidRPr="000460A3">
        <w:rPr>
          <w:rFonts w:ascii="GHEA Grapalat" w:hAnsi="GHEA Grapalat"/>
          <w:b/>
          <w:i w:val="0"/>
          <w:iCs/>
          <w:sz w:val="24"/>
          <w:szCs w:val="24"/>
        </w:rPr>
        <w:t>РА</w:t>
      </w:r>
      <w:r w:rsidR="000460A3" w:rsidRPr="00D822B9">
        <w:rPr>
          <w:rFonts w:ascii="GHEA Grapalat" w:hAnsi="GHEA Grapalat"/>
          <w:sz w:val="24"/>
          <w:szCs w:val="24"/>
          <w:lang w:val="hy-AM"/>
        </w:rPr>
        <w:t xml:space="preserve"> </w:t>
      </w:r>
      <w:r w:rsidR="000460A3" w:rsidRPr="00185B04">
        <w:rPr>
          <w:rFonts w:ascii="Sylfaen" w:hAnsi="Sylfaen" w:cs="Arial"/>
          <w:b/>
          <w:i w:val="0"/>
          <w:color w:val="000000"/>
          <w:sz w:val="24"/>
          <w:szCs w:val="24"/>
        </w:rPr>
        <w:t>КОТАЙКСКОГО РЕГИОНА</w:t>
      </w:r>
      <w:r w:rsidR="000460A3">
        <w:rPr>
          <w:rFonts w:ascii="Sylfaen" w:hAnsi="Sylfaen" w:cs="Arial"/>
          <w:color w:val="000000"/>
          <w:sz w:val="18"/>
          <w:szCs w:val="18"/>
        </w:rPr>
        <w:t xml:space="preserve"> </w:t>
      </w:r>
      <w:r w:rsidR="000460A3" w:rsidRPr="0043319F">
        <w:rPr>
          <w:rFonts w:ascii="Sylfaen" w:hAnsi="Sylfaen" w:cs="Arial"/>
          <w:color w:val="000000"/>
          <w:sz w:val="18"/>
          <w:szCs w:val="18"/>
        </w:rPr>
        <w:t>,</w:t>
      </w:r>
      <w:r w:rsidR="000460A3">
        <w:rPr>
          <w:rFonts w:ascii="Sylfaen" w:hAnsi="Sylfaen" w:cs="Arial"/>
          <w:color w:val="000000"/>
          <w:sz w:val="18"/>
          <w:szCs w:val="18"/>
        </w:rPr>
        <w:t xml:space="preserve"> </w:t>
      </w:r>
      <w:r w:rsidR="000460A3">
        <w:rPr>
          <w:rFonts w:ascii="Sylfaen" w:hAnsi="Sylfaen" w:cs="Arial"/>
          <w:b/>
          <w:i w:val="0"/>
          <w:color w:val="000000"/>
          <w:sz w:val="24"/>
          <w:szCs w:val="24"/>
        </w:rPr>
        <w:t>город Абовян, улица Тарту 1/15</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12B06B5C" w14:textId="77777777" w:rsidR="00D071E5" w:rsidRPr="00D071E5" w:rsidRDefault="00D071E5" w:rsidP="00E75F7C">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E75F7C" w:rsidRPr="00E75F7C">
        <w:rPr>
          <w:rFonts w:ascii="GHEA Grapalat" w:hAnsi="GHEA Grapalat"/>
          <w:i w:val="0"/>
          <w:sz w:val="24"/>
          <w:szCs w:val="24"/>
        </w:rPr>
        <w:t xml:space="preserve">продукт </w:t>
      </w:r>
      <w:r w:rsidRPr="00D071E5">
        <w:rPr>
          <w:rFonts w:ascii="GHEA Grapalat" w:hAnsi="GHEA Grapalat"/>
          <w:i w:val="0"/>
          <w:sz w:val="24"/>
          <w:szCs w:val="24"/>
        </w:rPr>
        <w:t>(далее — договор).</w:t>
      </w:r>
    </w:p>
    <w:p w14:paraId="15135E0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2309D49C"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4B2E1766"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42447CC5"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2E3508" w:rsidRPr="002E3508">
        <w:rPr>
          <w:rFonts w:ascii="GHEA Grapalat" w:hAnsi="GHEA Grapalat"/>
          <w:i w:val="0"/>
          <w:sz w:val="24"/>
          <w:szCs w:val="24"/>
        </w:rPr>
        <w:t>1</w:t>
      </w:r>
      <w:r w:rsidR="00BB3A42" w:rsidRPr="00BB3A42">
        <w:rPr>
          <w:rFonts w:ascii="GHEA Grapalat" w:hAnsi="GHEA Grapalat"/>
          <w:i w:val="0"/>
          <w:sz w:val="24"/>
          <w:szCs w:val="24"/>
        </w:rPr>
        <w:t>2</w:t>
      </w:r>
      <w:r w:rsidRPr="00D071E5">
        <w:rPr>
          <w:rFonts w:ascii="GHEA Grapalat" w:hAnsi="GHEA Grapalat"/>
          <w:i w:val="0"/>
          <w:sz w:val="24"/>
          <w:szCs w:val="24"/>
        </w:rPr>
        <w:t>:</w:t>
      </w:r>
      <w:r w:rsidR="00BB3A42" w:rsidRPr="00BB3A42">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58736DCD"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5F48425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14:paraId="7224E607" w14:textId="77777777"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6355B0" w:rsidRPr="000460A3">
        <w:rPr>
          <w:rFonts w:ascii="GHEA Grapalat" w:hAnsi="GHEA Grapalat"/>
          <w:b/>
          <w:i w:val="0"/>
          <w:iCs/>
          <w:sz w:val="24"/>
          <w:szCs w:val="24"/>
        </w:rPr>
        <w:t>РА</w:t>
      </w:r>
      <w:r w:rsidR="006355B0" w:rsidRPr="00D822B9">
        <w:rPr>
          <w:rFonts w:ascii="GHEA Grapalat" w:hAnsi="GHEA Grapalat"/>
          <w:sz w:val="24"/>
          <w:szCs w:val="24"/>
          <w:lang w:val="hy-AM"/>
        </w:rPr>
        <w:t xml:space="preserve"> </w:t>
      </w:r>
      <w:r w:rsidR="006355B0" w:rsidRPr="00185B04">
        <w:rPr>
          <w:rFonts w:ascii="Sylfaen" w:hAnsi="Sylfaen" w:cs="Arial"/>
          <w:b/>
          <w:i w:val="0"/>
          <w:color w:val="000000"/>
          <w:sz w:val="24"/>
          <w:szCs w:val="24"/>
        </w:rPr>
        <w:t>КОТАЙКСКОГО РЕГИОНА</w:t>
      </w:r>
      <w:r w:rsidR="006355B0">
        <w:rPr>
          <w:rFonts w:ascii="Sylfaen" w:hAnsi="Sylfaen" w:cs="Arial"/>
          <w:color w:val="000000"/>
          <w:sz w:val="18"/>
          <w:szCs w:val="18"/>
        </w:rPr>
        <w:t xml:space="preserve"> </w:t>
      </w:r>
      <w:r w:rsidR="006355B0" w:rsidRPr="0043319F">
        <w:rPr>
          <w:rFonts w:ascii="Sylfaen" w:hAnsi="Sylfaen" w:cs="Arial"/>
          <w:color w:val="000000"/>
          <w:sz w:val="18"/>
          <w:szCs w:val="18"/>
        </w:rPr>
        <w:t>,</w:t>
      </w:r>
      <w:r w:rsidR="006355B0">
        <w:rPr>
          <w:rFonts w:ascii="Sylfaen" w:hAnsi="Sylfaen" w:cs="Arial"/>
          <w:color w:val="000000"/>
          <w:sz w:val="18"/>
          <w:szCs w:val="18"/>
        </w:rPr>
        <w:t xml:space="preserve"> </w:t>
      </w:r>
      <w:r w:rsidR="006355B0">
        <w:rPr>
          <w:rFonts w:ascii="Sylfaen" w:hAnsi="Sylfaen" w:cs="Arial"/>
          <w:b/>
          <w:i w:val="0"/>
          <w:color w:val="000000"/>
          <w:sz w:val="24"/>
          <w:szCs w:val="24"/>
        </w:rPr>
        <w:t>город Абовян, улица Тарту 1/15</w:t>
      </w:r>
      <w:r w:rsidR="004001BB" w:rsidRPr="004001BB">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2E3508" w:rsidRPr="002E3508">
        <w:rPr>
          <w:rFonts w:ascii="GHEA Grapalat" w:hAnsi="GHEA Grapalat"/>
          <w:i w:val="0"/>
          <w:sz w:val="24"/>
          <w:szCs w:val="24"/>
        </w:rPr>
        <w:t>1</w:t>
      </w:r>
      <w:r w:rsidR="00BB3A42" w:rsidRPr="00BB3A42">
        <w:rPr>
          <w:rFonts w:ascii="GHEA Grapalat" w:hAnsi="GHEA Grapalat"/>
          <w:i w:val="0"/>
          <w:sz w:val="24"/>
          <w:szCs w:val="24"/>
        </w:rPr>
        <w:t>2</w:t>
      </w:r>
      <w:r w:rsidRPr="00D071E5">
        <w:rPr>
          <w:rFonts w:ascii="GHEA Grapalat" w:hAnsi="GHEA Grapalat"/>
          <w:i w:val="0"/>
          <w:sz w:val="24"/>
          <w:szCs w:val="24"/>
        </w:rPr>
        <w:t>:</w:t>
      </w:r>
      <w:r w:rsidR="00BB3A42" w:rsidRPr="00BB3A42">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0C999B2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9848F1" w:rsidRPr="009848F1">
        <w:rPr>
          <w:rFonts w:ascii="GHEA Grapalat" w:hAnsi="GHEA Grapalat"/>
          <w:i w:val="0"/>
          <w:sz w:val="24"/>
          <w:szCs w:val="24"/>
        </w:rPr>
        <w:t xml:space="preserve">район </w:t>
      </w:r>
      <w:r w:rsidR="00F747EF" w:rsidRPr="000460A3">
        <w:rPr>
          <w:rFonts w:ascii="GHEA Grapalat" w:hAnsi="GHEA Grapalat"/>
          <w:b/>
          <w:i w:val="0"/>
          <w:iCs/>
          <w:sz w:val="24"/>
          <w:szCs w:val="24"/>
        </w:rPr>
        <w:t>РА</w:t>
      </w:r>
      <w:r w:rsidR="00F747EF" w:rsidRPr="00D822B9">
        <w:rPr>
          <w:rFonts w:ascii="GHEA Grapalat" w:hAnsi="GHEA Grapalat"/>
          <w:sz w:val="24"/>
          <w:szCs w:val="24"/>
          <w:lang w:val="hy-AM"/>
        </w:rPr>
        <w:t xml:space="preserve"> </w:t>
      </w:r>
      <w:r w:rsidR="00F747EF" w:rsidRPr="00185B04">
        <w:rPr>
          <w:rFonts w:ascii="Sylfaen" w:hAnsi="Sylfaen" w:cs="Arial"/>
          <w:b/>
          <w:i w:val="0"/>
          <w:color w:val="000000"/>
          <w:sz w:val="24"/>
          <w:szCs w:val="24"/>
        </w:rPr>
        <w:t>КОТАЙКСКОГО РЕГИОНА</w:t>
      </w:r>
      <w:r w:rsidR="00F747EF">
        <w:rPr>
          <w:rFonts w:ascii="Sylfaen" w:hAnsi="Sylfaen" w:cs="Arial"/>
          <w:color w:val="000000"/>
          <w:sz w:val="18"/>
          <w:szCs w:val="18"/>
        </w:rPr>
        <w:t xml:space="preserve"> </w:t>
      </w:r>
      <w:r w:rsidR="00F747EF" w:rsidRPr="0043319F">
        <w:rPr>
          <w:rFonts w:ascii="Sylfaen" w:hAnsi="Sylfaen" w:cs="Arial"/>
          <w:color w:val="000000"/>
          <w:sz w:val="18"/>
          <w:szCs w:val="18"/>
        </w:rPr>
        <w:t>,</w:t>
      </w:r>
      <w:r w:rsidR="00F747EF">
        <w:rPr>
          <w:rFonts w:ascii="Sylfaen" w:hAnsi="Sylfaen" w:cs="Arial"/>
          <w:color w:val="000000"/>
          <w:sz w:val="18"/>
          <w:szCs w:val="18"/>
        </w:rPr>
        <w:t xml:space="preserve"> </w:t>
      </w:r>
      <w:r w:rsidR="00F747EF">
        <w:rPr>
          <w:rFonts w:ascii="Sylfaen" w:hAnsi="Sylfaen" w:cs="Arial"/>
          <w:b/>
          <w:i w:val="0"/>
          <w:color w:val="000000"/>
          <w:sz w:val="24"/>
          <w:szCs w:val="24"/>
        </w:rPr>
        <w:t>город Абовян, улица Тарту 1/15</w:t>
      </w:r>
      <w:r w:rsidR="004001BB" w:rsidRPr="004001BB">
        <w:rPr>
          <w:rFonts w:ascii="GHEA Grapalat" w:hAnsi="GHEA Grapalat"/>
          <w:i w:val="0"/>
          <w:sz w:val="24"/>
          <w:szCs w:val="24"/>
        </w:rPr>
        <w:t>,</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8773B1" w:rsidRPr="008820EB">
        <w:rPr>
          <w:rFonts w:ascii="GHEA Grapalat" w:hAnsi="GHEA Grapalat"/>
          <w:i w:val="0"/>
          <w:sz w:val="24"/>
          <w:szCs w:val="24"/>
        </w:rPr>
        <w:t>1</w:t>
      </w:r>
      <w:r w:rsidR="00BB3A42" w:rsidRPr="00BB3A42">
        <w:rPr>
          <w:rFonts w:ascii="GHEA Grapalat" w:hAnsi="GHEA Grapalat"/>
          <w:i w:val="0"/>
          <w:sz w:val="24"/>
          <w:szCs w:val="24"/>
        </w:rPr>
        <w:t>2</w:t>
      </w:r>
      <w:r w:rsidRPr="00D071E5">
        <w:rPr>
          <w:rFonts w:ascii="GHEA Grapalat" w:hAnsi="GHEA Grapalat"/>
          <w:i w:val="0"/>
          <w:sz w:val="24"/>
          <w:szCs w:val="24"/>
        </w:rPr>
        <w:t>:</w:t>
      </w:r>
      <w:r w:rsidR="00BB3A42" w:rsidRPr="00BB3A42">
        <w:rPr>
          <w:rFonts w:ascii="GHEA Grapalat" w:hAnsi="GHEA Grapalat"/>
          <w:i w:val="0"/>
          <w:sz w:val="24"/>
          <w:szCs w:val="24"/>
        </w:rPr>
        <w:t>0</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CD2FE4" w:rsidRPr="00CD2FE4">
        <w:rPr>
          <w:rFonts w:ascii="GHEA Grapalat" w:hAnsi="GHEA Grapalat"/>
          <w:i w:val="0"/>
          <w:sz w:val="24"/>
          <w:szCs w:val="24"/>
        </w:rPr>
        <w:t>1</w:t>
      </w:r>
      <w:r w:rsidR="000460A3">
        <w:rPr>
          <w:rFonts w:ascii="GHEA Grapalat" w:hAnsi="GHEA Grapalat"/>
          <w:i w:val="0"/>
          <w:sz w:val="24"/>
          <w:szCs w:val="24"/>
        </w:rPr>
        <w:t>8</w:t>
      </w:r>
      <w:r w:rsidRPr="00D071E5">
        <w:rPr>
          <w:rFonts w:ascii="GHEA Grapalat" w:hAnsi="GHEA Grapalat"/>
          <w:i w:val="0"/>
          <w:sz w:val="24"/>
          <w:szCs w:val="24"/>
        </w:rPr>
        <w:t>" "</w:t>
      </w:r>
      <w:r w:rsidR="00BB3A42" w:rsidRPr="00BB3A42">
        <w:rPr>
          <w:rFonts w:ascii="GHEA Grapalat" w:hAnsi="GHEA Grapalat"/>
          <w:i w:val="0"/>
          <w:sz w:val="24"/>
          <w:szCs w:val="24"/>
        </w:rPr>
        <w:t>12</w:t>
      </w:r>
      <w:r w:rsidRPr="00D071E5">
        <w:rPr>
          <w:rFonts w:ascii="GHEA Grapalat" w:hAnsi="GHEA Grapalat"/>
          <w:i w:val="0"/>
          <w:sz w:val="24"/>
          <w:szCs w:val="24"/>
        </w:rPr>
        <w:t>" "202</w:t>
      </w:r>
      <w:r w:rsidR="00E32DD7" w:rsidRPr="00AC3F76">
        <w:rPr>
          <w:rFonts w:ascii="GHEA Grapalat" w:hAnsi="GHEA Grapalat"/>
          <w:i w:val="0"/>
          <w:sz w:val="24"/>
          <w:szCs w:val="24"/>
        </w:rPr>
        <w:t>5</w:t>
      </w:r>
      <w:r w:rsidRPr="00D071E5">
        <w:rPr>
          <w:rFonts w:ascii="GHEA Grapalat" w:hAnsi="GHEA Grapalat"/>
          <w:i w:val="0"/>
          <w:sz w:val="24"/>
          <w:szCs w:val="24"/>
        </w:rPr>
        <w:t>".</w:t>
      </w:r>
    </w:p>
    <w:p w14:paraId="7BE0C269"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w:t>
      </w:r>
      <w:proofErr w:type="spellStart"/>
      <w:r w:rsidRPr="00D071E5">
        <w:rPr>
          <w:rFonts w:ascii="GHEA Grapalat" w:hAnsi="GHEA Grapalat"/>
          <w:i w:val="0"/>
          <w:sz w:val="24"/>
          <w:szCs w:val="24"/>
        </w:rPr>
        <w:t>Мелик-Адамяна</w:t>
      </w:r>
      <w:proofErr w:type="spellEnd"/>
      <w:r w:rsidRPr="00D071E5">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788F214A" w14:textId="77777777"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 xml:space="preserve">С. </w:t>
      </w:r>
      <w:proofErr w:type="spellStart"/>
      <w:r w:rsidR="00901E8A" w:rsidRPr="0061712A">
        <w:rPr>
          <w:rFonts w:ascii="GHEA Grapalat" w:hAnsi="GHEA Grapalat"/>
          <w:i w:val="0"/>
          <w:sz w:val="22"/>
          <w:szCs w:val="24"/>
        </w:rPr>
        <w:t>Бекташян</w:t>
      </w:r>
      <w:proofErr w:type="spellEnd"/>
    </w:p>
    <w:p w14:paraId="25FD0A7F" w14:textId="77777777" w:rsidR="00901E8A" w:rsidRDefault="00901E8A" w:rsidP="00D071E5">
      <w:pPr>
        <w:pStyle w:val="a3"/>
        <w:ind w:firstLine="0"/>
        <w:rPr>
          <w:rFonts w:ascii="GHEA Grapalat" w:hAnsi="GHEA Grapalat"/>
          <w:i w:val="0"/>
          <w:sz w:val="24"/>
          <w:szCs w:val="24"/>
        </w:rPr>
      </w:pPr>
    </w:p>
    <w:p w14:paraId="7788724A" w14:textId="77777777"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402F3F">
        <w:rPr>
          <w:rFonts w:ascii="GHEA Grapalat" w:hAnsi="GHEA Grapalat"/>
          <w:i w:val="0"/>
          <w:sz w:val="24"/>
          <w:szCs w:val="24"/>
        </w:rPr>
        <w:t>094408480</w:t>
      </w:r>
    </w:p>
    <w:p w14:paraId="48957E03" w14:textId="77777777"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hyperlink r:id="rId8" w:history="1">
        <w:r w:rsidR="00402F3F" w:rsidRPr="00BD08CE">
          <w:rPr>
            <w:rStyle w:val="a9"/>
            <w:rFonts w:ascii="GHEA Grapalat" w:hAnsi="GHEA Grapalat"/>
            <w:i w:val="0"/>
            <w:lang w:val="af-ZA"/>
          </w:rPr>
          <w:t>hovakimyan_liana1@mail.ru</w:t>
        </w:r>
      </w:hyperlink>
    </w:p>
    <w:p w14:paraId="2A10201E" w14:textId="77777777" w:rsidR="00A84C99" w:rsidRPr="004001BB" w:rsidRDefault="00D071E5" w:rsidP="00A84C99">
      <w:pPr>
        <w:pStyle w:val="aa"/>
        <w:widowControl w:val="0"/>
        <w:spacing w:after="160"/>
        <w:ind w:right="-7" w:firstLine="567"/>
        <w:rPr>
          <w:rFonts w:ascii="GHEA Grapalat" w:hAnsi="GHEA Grapalat"/>
        </w:rPr>
      </w:pPr>
      <w:r w:rsidRPr="00D071E5">
        <w:rPr>
          <w:rFonts w:ascii="GHEA Grapalat" w:hAnsi="GHEA Grapalat"/>
          <w:i/>
        </w:rPr>
        <w:t xml:space="preserve">Заказчик </w:t>
      </w:r>
      <w:r w:rsidR="00A84C99" w:rsidRPr="009848F1">
        <w:rPr>
          <w:rFonts w:ascii="GHEA Grapalat" w:eastAsia="Arial Unicode MS" w:hAnsi="GHEA Grapalat" w:cs="Arial Unicode MS"/>
        </w:rPr>
        <w:t>“</w:t>
      </w:r>
      <w:r w:rsidR="00A84C99" w:rsidRPr="004E3755">
        <w:rPr>
          <w:rFonts w:ascii="GHEA Grapalat" w:hAnsi="GHEA Grapalat"/>
          <w:b/>
        </w:rPr>
        <w:t>А</w:t>
      </w:r>
      <w:r w:rsidR="00A84C99" w:rsidRPr="00907C28">
        <w:rPr>
          <w:rFonts w:ascii="GHEA Grapalat" w:hAnsi="GHEA Grapalat"/>
          <w:b/>
        </w:rPr>
        <w:t>БОВЯНСКАЯ</w:t>
      </w:r>
      <w:r w:rsidR="00A84C99" w:rsidRPr="004E3755">
        <w:rPr>
          <w:rFonts w:ascii="GHEA Grapalat" w:hAnsi="GHEA Grapalat"/>
          <w:b/>
        </w:rPr>
        <w:t xml:space="preserve"> </w:t>
      </w:r>
      <w:r w:rsidR="00A84C99" w:rsidRPr="00907C28">
        <w:rPr>
          <w:rFonts w:ascii="GHEA Grapalat" w:hAnsi="GHEA Grapalat"/>
          <w:b/>
        </w:rPr>
        <w:t>ОСНОВНАЯ</w:t>
      </w:r>
      <w:r w:rsidR="00A84C99" w:rsidRPr="004E3755">
        <w:rPr>
          <w:rFonts w:ascii="GHEA Grapalat" w:hAnsi="GHEA Grapalat"/>
          <w:b/>
        </w:rPr>
        <w:t xml:space="preserve"> </w:t>
      </w:r>
      <w:r w:rsidR="00A84C99" w:rsidRPr="00907C28">
        <w:rPr>
          <w:rFonts w:ascii="GHEA Grapalat" w:hAnsi="GHEA Grapalat"/>
          <w:b/>
        </w:rPr>
        <w:t>ШКОЛА</w:t>
      </w:r>
      <w:r w:rsidR="00A84C99" w:rsidRPr="004E3755">
        <w:rPr>
          <w:rFonts w:ascii="GHEA Grapalat" w:hAnsi="GHEA Grapalat"/>
          <w:b/>
        </w:rPr>
        <w:t xml:space="preserve"> </w:t>
      </w:r>
      <w:r w:rsidR="00A84C99" w:rsidRPr="00A5288E">
        <w:rPr>
          <w:rFonts w:ascii="GHEA Grapalat" w:hAnsi="GHEA Grapalat"/>
        </w:rPr>
        <w:t>N2</w:t>
      </w:r>
      <w:r w:rsidR="00A84C99" w:rsidRPr="009848F1">
        <w:rPr>
          <w:rFonts w:ascii="GHEA Grapalat" w:eastAsia="Arial Unicode MS" w:hAnsi="GHEA Grapalat" w:cs="Arial Unicode MS"/>
        </w:rPr>
        <w:t>”</w:t>
      </w:r>
      <w:r w:rsidR="00A84C99" w:rsidRPr="00A5288E">
        <w:rPr>
          <w:rFonts w:ascii="GHEA Grapalat" w:hAnsi="GHEA Grapalat"/>
        </w:rPr>
        <w:t xml:space="preserve"> ГHКО</w:t>
      </w:r>
    </w:p>
    <w:p w14:paraId="47ACEF5F" w14:textId="77777777" w:rsidR="00D071E5" w:rsidRPr="00D071E5" w:rsidRDefault="00D071E5" w:rsidP="00D071E5">
      <w:pPr>
        <w:pStyle w:val="a3"/>
        <w:ind w:firstLine="0"/>
        <w:jc w:val="left"/>
        <w:rPr>
          <w:rFonts w:ascii="GHEA Grapalat" w:hAnsi="GHEA Grapalat"/>
          <w:i w:val="0"/>
          <w:sz w:val="24"/>
          <w:szCs w:val="24"/>
        </w:rPr>
      </w:pPr>
    </w:p>
    <w:p w14:paraId="5067EC7F" w14:textId="77777777" w:rsidR="00D071E5" w:rsidRPr="00D071E5" w:rsidRDefault="00D071E5">
      <w:pPr>
        <w:rPr>
          <w:rFonts w:ascii="GHEA Grapalat" w:hAnsi="GHEA Grapalat"/>
          <w:i/>
          <w:sz w:val="20"/>
          <w:szCs w:val="20"/>
        </w:rPr>
      </w:pPr>
      <w:r w:rsidRPr="00D071E5">
        <w:rPr>
          <w:rFonts w:ascii="GHEA Grapalat" w:hAnsi="GHEA Grapalat"/>
        </w:rPr>
        <w:br w:type="page"/>
      </w:r>
    </w:p>
    <w:p w14:paraId="3DE8ADF0" w14:textId="7777777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226595F3" w14:textId="77777777" w:rsidR="00895CE5" w:rsidRPr="005F465C" w:rsidRDefault="005D7731" w:rsidP="00895CE5">
      <w:pPr>
        <w:pStyle w:val="a3"/>
        <w:spacing w:line="240" w:lineRule="auto"/>
        <w:jc w:val="right"/>
        <w:rPr>
          <w:rFonts w:ascii="GHEA Grapalat" w:hAnsi="GHEA Grapalat"/>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5F465C">
        <w:rPr>
          <w:rFonts w:ascii="GHEA Grapalat" w:hAnsi="GHEA Grapalat"/>
        </w:rPr>
        <w:br/>
      </w:r>
      <w:r w:rsidR="00096865" w:rsidRPr="00D071E5">
        <w:rPr>
          <w:rFonts w:ascii="GHEA Grapalat" w:hAnsi="GHEA Grapalat"/>
        </w:rPr>
        <w:t xml:space="preserve">под кодом </w:t>
      </w:r>
      <w:r w:rsidR="00F747EF" w:rsidRPr="00833229">
        <w:rPr>
          <w:rFonts w:ascii="GHEA Grapalat" w:hAnsi="GHEA Grapalat"/>
          <w:bCs/>
          <w:i w:val="0"/>
          <w:iCs/>
          <w:sz w:val="22"/>
          <w:szCs w:val="22"/>
          <w:lang w:val="pt-BR"/>
        </w:rPr>
        <w:t>ԿՄԱ</w:t>
      </w:r>
      <w:r w:rsidR="00F747EF" w:rsidRPr="00833229">
        <w:rPr>
          <w:rFonts w:ascii="GHEA Grapalat" w:hAnsi="GHEA Grapalat"/>
          <w:bCs/>
          <w:i w:val="0"/>
          <w:iCs/>
          <w:sz w:val="22"/>
          <w:szCs w:val="22"/>
          <w:lang w:val="es-ES"/>
        </w:rPr>
        <w:t>2</w:t>
      </w:r>
      <w:r w:rsidR="00F747EF" w:rsidRPr="00833229">
        <w:rPr>
          <w:rFonts w:ascii="GHEA Grapalat" w:hAnsi="GHEA Grapalat"/>
          <w:bCs/>
          <w:i w:val="0"/>
          <w:iCs/>
          <w:sz w:val="22"/>
          <w:szCs w:val="22"/>
          <w:lang w:val="pt-BR"/>
        </w:rPr>
        <w:t>ՀԴ</w:t>
      </w:r>
      <w:r w:rsidR="00F747EF">
        <w:rPr>
          <w:rFonts w:ascii="GHEA Grapalat" w:hAnsi="GHEA Grapalat"/>
          <w:i w:val="0"/>
          <w:lang w:val="af-ZA"/>
        </w:rPr>
        <w:t xml:space="preserve"> -ԳՀԱՊՁԲ-2026/01</w:t>
      </w:r>
    </w:p>
    <w:p w14:paraId="2E3642E0" w14:textId="77777777" w:rsidR="00096865" w:rsidRPr="00AE22DF" w:rsidRDefault="00A46F92" w:rsidP="00895CE5">
      <w:pPr>
        <w:pStyle w:val="aa"/>
        <w:widowControl w:val="0"/>
        <w:spacing w:after="0"/>
        <w:ind w:firstLine="567"/>
        <w:jc w:val="right"/>
        <w:rPr>
          <w:rFonts w:ascii="GHEA Grapalat" w:hAnsi="GHEA Grapalat"/>
          <w:i/>
          <w:sz w:val="20"/>
          <w:szCs w:val="20"/>
        </w:rPr>
      </w:pPr>
      <w:r w:rsidRPr="005F465C">
        <w:rPr>
          <w:rFonts w:ascii="GHEA Grapalat" w:hAnsi="GHEA Grapalat"/>
          <w:i/>
          <w:sz w:val="20"/>
          <w:szCs w:val="20"/>
        </w:rPr>
        <w:t xml:space="preserve">№ </w:t>
      </w:r>
      <w:r w:rsidR="004809CC" w:rsidRPr="005F465C">
        <w:rPr>
          <w:rFonts w:ascii="GHEA Grapalat" w:hAnsi="GHEA Grapalat"/>
          <w:i/>
          <w:sz w:val="20"/>
          <w:szCs w:val="20"/>
        </w:rPr>
        <w:t xml:space="preserve">1 </w:t>
      </w:r>
      <w:r w:rsidR="00096865" w:rsidRPr="005F465C">
        <w:rPr>
          <w:rFonts w:ascii="GHEA Grapalat" w:hAnsi="GHEA Grapalat"/>
          <w:i/>
          <w:sz w:val="20"/>
          <w:szCs w:val="20"/>
        </w:rPr>
        <w:t>от</w:t>
      </w:r>
      <w:r w:rsidR="00096865" w:rsidRPr="00AE22DF">
        <w:rPr>
          <w:rFonts w:ascii="GHEA Grapalat" w:hAnsi="GHEA Grapalat"/>
          <w:i/>
          <w:sz w:val="20"/>
          <w:szCs w:val="20"/>
        </w:rPr>
        <w:t xml:space="preserve"> </w:t>
      </w:r>
      <w:r w:rsidR="00E32DD7" w:rsidRPr="00E32DD7">
        <w:rPr>
          <w:rFonts w:ascii="GHEA Grapalat" w:hAnsi="GHEA Grapalat"/>
          <w:i/>
          <w:sz w:val="20"/>
          <w:szCs w:val="20"/>
        </w:rPr>
        <w:t>0</w:t>
      </w:r>
      <w:r w:rsidR="00F747EF">
        <w:rPr>
          <w:rFonts w:ascii="GHEA Grapalat" w:hAnsi="GHEA Grapalat"/>
          <w:i/>
          <w:sz w:val="20"/>
          <w:szCs w:val="20"/>
        </w:rPr>
        <w:t>9</w:t>
      </w:r>
      <w:r w:rsidR="00901E8A" w:rsidRPr="00AE22DF">
        <w:rPr>
          <w:rFonts w:ascii="GHEA Grapalat" w:hAnsi="GHEA Grapalat"/>
          <w:i/>
          <w:sz w:val="20"/>
          <w:szCs w:val="20"/>
        </w:rPr>
        <w:t>.</w:t>
      </w:r>
      <w:r w:rsidR="00BB3A42" w:rsidRPr="00800EDC">
        <w:rPr>
          <w:rFonts w:ascii="GHEA Grapalat" w:hAnsi="GHEA Grapalat"/>
          <w:i/>
          <w:sz w:val="20"/>
          <w:szCs w:val="20"/>
        </w:rPr>
        <w:t>12</w:t>
      </w:r>
      <w:r w:rsidR="00901E8A" w:rsidRPr="00AE22DF">
        <w:rPr>
          <w:rFonts w:ascii="GHEA Grapalat" w:hAnsi="GHEA Grapalat"/>
          <w:i/>
          <w:sz w:val="20"/>
          <w:szCs w:val="20"/>
        </w:rPr>
        <w:t>.202</w:t>
      </w:r>
      <w:r w:rsidR="00E32DD7" w:rsidRPr="00E32DD7">
        <w:rPr>
          <w:rFonts w:ascii="GHEA Grapalat" w:hAnsi="GHEA Grapalat"/>
          <w:i/>
          <w:sz w:val="20"/>
          <w:szCs w:val="20"/>
        </w:rPr>
        <w:t>5</w:t>
      </w:r>
      <w:r w:rsidR="00096865" w:rsidRPr="00AE22DF">
        <w:rPr>
          <w:rFonts w:ascii="GHEA Grapalat" w:hAnsi="GHEA Grapalat"/>
          <w:i/>
          <w:sz w:val="20"/>
          <w:szCs w:val="20"/>
        </w:rPr>
        <w:t>г.</w:t>
      </w:r>
    </w:p>
    <w:p w14:paraId="72B05CAB" w14:textId="77777777" w:rsidR="00096865" w:rsidRPr="00D071E5" w:rsidRDefault="00096865" w:rsidP="00B46D58">
      <w:pPr>
        <w:pStyle w:val="aa"/>
        <w:widowControl w:val="0"/>
        <w:spacing w:after="160"/>
        <w:ind w:right="-7" w:firstLine="567"/>
        <w:jc w:val="center"/>
        <w:rPr>
          <w:rFonts w:ascii="GHEA Grapalat" w:hAnsi="GHEA Grapalat"/>
        </w:rPr>
      </w:pPr>
    </w:p>
    <w:p w14:paraId="72E00F65" w14:textId="77777777" w:rsidR="00096865" w:rsidRPr="00D071E5" w:rsidRDefault="00096865" w:rsidP="00B46D58">
      <w:pPr>
        <w:pStyle w:val="aa"/>
        <w:widowControl w:val="0"/>
        <w:spacing w:after="160"/>
        <w:ind w:right="-7" w:firstLine="567"/>
        <w:jc w:val="center"/>
        <w:rPr>
          <w:rFonts w:ascii="GHEA Grapalat" w:hAnsi="GHEA Grapalat"/>
        </w:rPr>
      </w:pPr>
    </w:p>
    <w:p w14:paraId="18BB7886" w14:textId="77777777" w:rsidR="000763E5" w:rsidRPr="00D071E5" w:rsidRDefault="000763E5" w:rsidP="00B46D58">
      <w:pPr>
        <w:pStyle w:val="aa"/>
        <w:widowControl w:val="0"/>
        <w:spacing w:after="160"/>
        <w:ind w:right="-7" w:firstLine="567"/>
        <w:jc w:val="center"/>
        <w:rPr>
          <w:rFonts w:ascii="GHEA Grapalat" w:hAnsi="GHEA Grapalat"/>
        </w:rPr>
      </w:pPr>
    </w:p>
    <w:p w14:paraId="6B0B76A2" w14:textId="77777777" w:rsidR="00096865" w:rsidRPr="004001BB" w:rsidRDefault="00907C28" w:rsidP="004001BB">
      <w:pPr>
        <w:pStyle w:val="aa"/>
        <w:widowControl w:val="0"/>
        <w:spacing w:after="160"/>
        <w:ind w:right="-7" w:firstLine="567"/>
        <w:jc w:val="center"/>
        <w:rPr>
          <w:rFonts w:ascii="GHEA Grapalat" w:hAnsi="GHEA Grapalat"/>
        </w:rPr>
      </w:pPr>
      <w:r w:rsidRPr="009848F1">
        <w:rPr>
          <w:rFonts w:ascii="GHEA Grapalat" w:eastAsia="Arial Unicode MS" w:hAnsi="GHEA Grapalat" w:cs="Arial Unicode MS"/>
        </w:rPr>
        <w:t>“</w:t>
      </w:r>
      <w:r w:rsidR="00F747EF" w:rsidRPr="004E3755">
        <w:rPr>
          <w:rFonts w:ascii="GHEA Grapalat" w:hAnsi="GHEA Grapalat"/>
          <w:b/>
        </w:rPr>
        <w:t>А</w:t>
      </w:r>
      <w:r w:rsidR="00A5288E" w:rsidRPr="00907C28">
        <w:rPr>
          <w:rFonts w:ascii="GHEA Grapalat" w:hAnsi="GHEA Grapalat"/>
          <w:b/>
        </w:rPr>
        <w:t>БОВЯНСКАЯ</w:t>
      </w:r>
      <w:r w:rsidR="00F747EF" w:rsidRPr="004E3755">
        <w:rPr>
          <w:rFonts w:ascii="GHEA Grapalat" w:hAnsi="GHEA Grapalat"/>
          <w:b/>
        </w:rPr>
        <w:t xml:space="preserve"> </w:t>
      </w:r>
      <w:r w:rsidR="00A5288E" w:rsidRPr="00907C28">
        <w:rPr>
          <w:rFonts w:ascii="GHEA Grapalat" w:hAnsi="GHEA Grapalat"/>
          <w:b/>
        </w:rPr>
        <w:t>ОСНОВНАЯ</w:t>
      </w:r>
      <w:r w:rsidR="00F747EF" w:rsidRPr="004E3755">
        <w:rPr>
          <w:rFonts w:ascii="GHEA Grapalat" w:hAnsi="GHEA Grapalat"/>
          <w:b/>
        </w:rPr>
        <w:t xml:space="preserve"> </w:t>
      </w:r>
      <w:r w:rsidR="00A5288E" w:rsidRPr="00907C28">
        <w:rPr>
          <w:rFonts w:ascii="GHEA Grapalat" w:hAnsi="GHEA Grapalat"/>
          <w:b/>
        </w:rPr>
        <w:t>ШКОЛА</w:t>
      </w:r>
      <w:r w:rsidR="00F747EF" w:rsidRPr="004E3755">
        <w:rPr>
          <w:rFonts w:ascii="GHEA Grapalat" w:hAnsi="GHEA Grapalat"/>
          <w:b/>
        </w:rPr>
        <w:t xml:space="preserve"> </w:t>
      </w:r>
      <w:r w:rsidR="00F747EF" w:rsidRPr="00A5288E">
        <w:rPr>
          <w:rFonts w:ascii="GHEA Grapalat" w:hAnsi="GHEA Grapalat"/>
        </w:rPr>
        <w:t>N2</w:t>
      </w:r>
      <w:r w:rsidRPr="009848F1">
        <w:rPr>
          <w:rFonts w:ascii="GHEA Grapalat" w:eastAsia="Arial Unicode MS" w:hAnsi="GHEA Grapalat" w:cs="Arial Unicode MS"/>
        </w:rPr>
        <w:t>”</w:t>
      </w:r>
      <w:r w:rsidR="00F747EF" w:rsidRPr="00A5288E">
        <w:rPr>
          <w:rFonts w:ascii="GHEA Grapalat" w:hAnsi="GHEA Grapalat"/>
        </w:rPr>
        <w:t xml:space="preserve"> </w:t>
      </w:r>
      <w:r w:rsidR="00D35DF2" w:rsidRPr="00A5288E">
        <w:rPr>
          <w:rFonts w:ascii="GHEA Grapalat" w:hAnsi="GHEA Grapalat"/>
        </w:rPr>
        <w:t>ГHКО</w:t>
      </w:r>
    </w:p>
    <w:p w14:paraId="31D30968" w14:textId="77777777" w:rsidR="000763E5" w:rsidRPr="00287948" w:rsidRDefault="000763E5" w:rsidP="006355B0">
      <w:pPr>
        <w:pStyle w:val="aa"/>
        <w:widowControl w:val="0"/>
        <w:spacing w:after="160"/>
        <w:ind w:right="-7" w:firstLine="567"/>
        <w:rPr>
          <w:rFonts w:ascii="GHEA Grapalat" w:hAnsi="GHEA Grapalat"/>
        </w:rPr>
      </w:pPr>
    </w:p>
    <w:p w14:paraId="081CABA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4EF118F4" w14:textId="77777777" w:rsidR="00096865" w:rsidRPr="00D071E5" w:rsidRDefault="00096865" w:rsidP="00B46D58">
      <w:pPr>
        <w:pStyle w:val="aa"/>
        <w:widowControl w:val="0"/>
        <w:spacing w:after="160"/>
        <w:ind w:right="-7" w:firstLine="567"/>
        <w:jc w:val="center"/>
        <w:rPr>
          <w:rFonts w:ascii="GHEA Grapalat" w:hAnsi="GHEA Grapalat" w:cs="Sylfaen"/>
        </w:rPr>
      </w:pPr>
    </w:p>
    <w:p w14:paraId="12571DD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33206260" w14:textId="77777777"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7C6AC939" w14:textId="77777777" w:rsidR="00D9392A" w:rsidRPr="00A5288E" w:rsidRDefault="00D35DF2" w:rsidP="00A5288E">
      <w:pPr>
        <w:pStyle w:val="aa"/>
        <w:widowControl w:val="0"/>
        <w:spacing w:after="160"/>
        <w:ind w:right="-7" w:firstLine="567"/>
        <w:jc w:val="center"/>
        <w:rPr>
          <w:rFonts w:ascii="GHEA Grapalat" w:hAnsi="GHEA Grapalat"/>
        </w:rPr>
      </w:pPr>
      <w:r w:rsidRPr="009848F1">
        <w:rPr>
          <w:rFonts w:ascii="GHEA Grapalat" w:eastAsia="Arial Unicode MS" w:hAnsi="GHEA Grapalat" w:cs="Arial Unicode MS"/>
        </w:rPr>
        <w:t>“</w:t>
      </w:r>
      <w:r w:rsidR="00A5288E" w:rsidRPr="004E3755">
        <w:rPr>
          <w:rFonts w:ascii="GHEA Grapalat" w:hAnsi="GHEA Grapalat"/>
          <w:b/>
        </w:rPr>
        <w:t>А</w:t>
      </w:r>
      <w:r w:rsidR="00A5288E" w:rsidRPr="00A5288E">
        <w:rPr>
          <w:rFonts w:ascii="GHEA Grapalat" w:hAnsi="GHEA Grapalat"/>
          <w:b/>
        </w:rPr>
        <w:t>БОВЯНСКАЯ</w:t>
      </w:r>
      <w:r w:rsidR="00A5288E" w:rsidRPr="004E3755">
        <w:rPr>
          <w:rFonts w:ascii="GHEA Grapalat" w:hAnsi="GHEA Grapalat"/>
          <w:b/>
        </w:rPr>
        <w:t xml:space="preserve"> </w:t>
      </w:r>
      <w:r w:rsidR="00A5288E" w:rsidRPr="00A5288E">
        <w:rPr>
          <w:rFonts w:ascii="GHEA Grapalat" w:hAnsi="GHEA Grapalat"/>
          <w:b/>
        </w:rPr>
        <w:t>ОСНОВНАЯ</w:t>
      </w:r>
      <w:r w:rsidR="00A5288E" w:rsidRPr="004E3755">
        <w:rPr>
          <w:rFonts w:ascii="GHEA Grapalat" w:hAnsi="GHEA Grapalat"/>
          <w:b/>
        </w:rPr>
        <w:t xml:space="preserve"> </w:t>
      </w:r>
      <w:r w:rsidR="00A5288E" w:rsidRPr="00A5288E">
        <w:rPr>
          <w:rFonts w:ascii="GHEA Grapalat" w:hAnsi="GHEA Grapalat"/>
          <w:b/>
        </w:rPr>
        <w:t>ШКОЛА</w:t>
      </w:r>
      <w:r w:rsidR="00A5288E" w:rsidRPr="004E3755">
        <w:rPr>
          <w:rFonts w:ascii="GHEA Grapalat" w:hAnsi="GHEA Grapalat"/>
          <w:b/>
        </w:rPr>
        <w:t xml:space="preserve"> </w:t>
      </w:r>
      <w:r w:rsidR="00A5288E" w:rsidRPr="00A5288E">
        <w:rPr>
          <w:rFonts w:ascii="GHEA Grapalat" w:hAnsi="GHEA Grapalat"/>
        </w:rPr>
        <w:t>N2</w:t>
      </w:r>
      <w:r w:rsidR="00907C28" w:rsidRPr="009848F1">
        <w:rPr>
          <w:rFonts w:ascii="GHEA Grapalat" w:eastAsia="Arial Unicode MS" w:hAnsi="GHEA Grapalat" w:cs="Arial Unicode MS"/>
        </w:rPr>
        <w:t>”</w:t>
      </w:r>
      <w:r w:rsidR="00A5288E" w:rsidRPr="00A5288E">
        <w:rPr>
          <w:rFonts w:ascii="GHEA Grapalat" w:hAnsi="GHEA Grapalat"/>
        </w:rPr>
        <w:t xml:space="preserve"> ГHКО</w:t>
      </w:r>
      <w:r w:rsidRPr="00D071E5">
        <w:rPr>
          <w:rFonts w:ascii="GHEA Grapalat" w:eastAsia="Arial Unicode MS" w:hAnsi="GHEA Grapalat" w:cs="Arial Unicode MS"/>
        </w:rPr>
        <w:t xml:space="preserve"> </w:t>
      </w:r>
    </w:p>
    <w:p w14:paraId="27B6936F" w14:textId="77777777"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2242C964" w14:textId="77777777" w:rsidR="00CE0D95" w:rsidRPr="00D071E5" w:rsidRDefault="00CE0D95" w:rsidP="00B46D58">
      <w:pPr>
        <w:pStyle w:val="aa"/>
        <w:widowControl w:val="0"/>
        <w:spacing w:after="160"/>
        <w:ind w:right="-7" w:firstLine="567"/>
        <w:jc w:val="center"/>
        <w:rPr>
          <w:rFonts w:ascii="GHEA Grapalat" w:hAnsi="GHEA Grapalat"/>
        </w:rPr>
      </w:pPr>
    </w:p>
    <w:p w14:paraId="7734C06A" w14:textId="77777777" w:rsidR="00CE0D95" w:rsidRPr="00D071E5" w:rsidRDefault="00CE0D95" w:rsidP="00B46D58">
      <w:pPr>
        <w:pStyle w:val="aa"/>
        <w:widowControl w:val="0"/>
        <w:spacing w:after="160"/>
        <w:ind w:right="-7" w:firstLine="567"/>
        <w:jc w:val="center"/>
        <w:rPr>
          <w:rFonts w:ascii="GHEA Grapalat" w:hAnsi="GHEA Grapalat"/>
        </w:rPr>
      </w:pPr>
    </w:p>
    <w:p w14:paraId="3DC6A076" w14:textId="77777777" w:rsidR="000763E5" w:rsidRPr="00D071E5" w:rsidRDefault="000763E5" w:rsidP="00B46D58">
      <w:pPr>
        <w:rPr>
          <w:rFonts w:ascii="GHEA Grapalat" w:hAnsi="GHEA Grapalat"/>
          <w:lang w:val="hy-AM"/>
        </w:rPr>
      </w:pPr>
    </w:p>
    <w:p w14:paraId="0806B5BF"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47722ED" w14:textId="77777777" w:rsidR="00984BDB" w:rsidRPr="00D071E5" w:rsidRDefault="00984BDB" w:rsidP="00B46D58">
      <w:pPr>
        <w:widowControl w:val="0"/>
        <w:spacing w:after="160"/>
        <w:ind w:firstLine="567"/>
        <w:jc w:val="both"/>
        <w:rPr>
          <w:rFonts w:ascii="GHEA Grapalat" w:hAnsi="GHEA Grapalat"/>
          <w:i/>
        </w:rPr>
      </w:pPr>
    </w:p>
    <w:p w14:paraId="69839CF6"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7929726A"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46173FAC" w14:textId="77777777" w:rsidR="00160AE4" w:rsidRPr="00D071E5" w:rsidRDefault="00160AE4" w:rsidP="00B46D58">
      <w:pPr>
        <w:widowControl w:val="0"/>
        <w:spacing w:after="160"/>
        <w:ind w:firstLine="567"/>
        <w:jc w:val="center"/>
        <w:rPr>
          <w:rFonts w:ascii="GHEA Grapalat" w:hAnsi="GHEA Grapalat"/>
          <w:i/>
        </w:rPr>
      </w:pPr>
    </w:p>
    <w:p w14:paraId="04F28A5F" w14:textId="77777777" w:rsidR="00907C28" w:rsidRPr="00907C28" w:rsidRDefault="00907C28" w:rsidP="00907C28">
      <w:pPr>
        <w:pStyle w:val="aa"/>
        <w:widowControl w:val="0"/>
        <w:spacing w:after="160"/>
        <w:ind w:right="-7" w:firstLine="567"/>
        <w:jc w:val="center"/>
        <w:rPr>
          <w:rFonts w:ascii="GHEA Grapalat" w:hAnsi="GHEA Grapalat"/>
          <w:sz w:val="28"/>
          <w:szCs w:val="28"/>
          <w:u w:val="single"/>
        </w:rPr>
      </w:pPr>
      <w:r w:rsidRPr="00907C28">
        <w:rPr>
          <w:rFonts w:ascii="GHEA Grapalat" w:eastAsia="Arial Unicode MS" w:hAnsi="GHEA Grapalat" w:cs="Arial Unicode MS"/>
          <w:sz w:val="28"/>
          <w:szCs w:val="28"/>
          <w:u w:val="single"/>
        </w:rPr>
        <w:t>“</w:t>
      </w:r>
      <w:r w:rsidRPr="00907C28">
        <w:rPr>
          <w:rFonts w:ascii="GHEA Grapalat" w:hAnsi="GHEA Grapalat"/>
          <w:b/>
          <w:sz w:val="28"/>
          <w:szCs w:val="28"/>
          <w:u w:val="single"/>
        </w:rPr>
        <w:t xml:space="preserve">АБОВЯНСКАЯ ОСНОВНАЯ ШКОЛА </w:t>
      </w:r>
      <w:r w:rsidRPr="00907C28">
        <w:rPr>
          <w:rFonts w:ascii="GHEA Grapalat" w:hAnsi="GHEA Grapalat"/>
          <w:sz w:val="28"/>
          <w:szCs w:val="28"/>
          <w:u w:val="single"/>
        </w:rPr>
        <w:t>N2</w:t>
      </w:r>
      <w:r w:rsidRPr="00907C28">
        <w:rPr>
          <w:rFonts w:ascii="GHEA Grapalat" w:eastAsia="Arial Unicode MS" w:hAnsi="GHEA Grapalat" w:cs="Arial Unicode MS"/>
          <w:sz w:val="28"/>
          <w:szCs w:val="28"/>
          <w:u w:val="single"/>
        </w:rPr>
        <w:t>”</w:t>
      </w:r>
      <w:r w:rsidRPr="00907C28">
        <w:rPr>
          <w:rFonts w:ascii="GHEA Grapalat" w:hAnsi="GHEA Grapalat"/>
          <w:sz w:val="28"/>
          <w:szCs w:val="28"/>
          <w:u w:val="single"/>
        </w:rPr>
        <w:t xml:space="preserve"> ГHКО</w:t>
      </w:r>
      <w:r w:rsidRPr="00907C28">
        <w:rPr>
          <w:rFonts w:ascii="GHEA Grapalat" w:eastAsia="Arial Unicode MS" w:hAnsi="GHEA Grapalat" w:cs="Arial Unicode MS"/>
          <w:sz w:val="28"/>
          <w:szCs w:val="28"/>
          <w:u w:val="single"/>
        </w:rPr>
        <w:t xml:space="preserve"> </w:t>
      </w:r>
    </w:p>
    <w:p w14:paraId="67B30CAA" w14:textId="77777777"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 ПИЩЕВЫХ ПРОДУКТОВ</w:t>
      </w:r>
      <w:r w:rsidRPr="00D071E5">
        <w:rPr>
          <w:rFonts w:ascii="GHEA Grapalat" w:eastAsia="Arial Unicode MS" w:hAnsi="GHEA Grapalat" w:cs="Arial Unicode MS"/>
          <w:b/>
        </w:rPr>
        <w:t>"</w:t>
      </w:r>
    </w:p>
    <w:p w14:paraId="5AF9D1C3" w14:textId="77777777" w:rsidR="004809CC" w:rsidRPr="00D071E5" w:rsidRDefault="004809CC" w:rsidP="004809CC">
      <w:pPr>
        <w:widowControl w:val="0"/>
        <w:rPr>
          <w:rFonts w:ascii="GHEA Grapalat" w:hAnsi="GHEA Grapalat"/>
          <w:sz w:val="20"/>
          <w:szCs w:val="20"/>
        </w:rPr>
      </w:pPr>
    </w:p>
    <w:p w14:paraId="3CF11748" w14:textId="77777777"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ЗАПРОС КОТИРОВКИ</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0816FF26" w14:textId="77777777" w:rsidR="00C67E80" w:rsidRPr="00D071E5" w:rsidRDefault="00C67E80" w:rsidP="00B46D58">
      <w:pPr>
        <w:widowControl w:val="0"/>
        <w:spacing w:after="160"/>
        <w:jc w:val="center"/>
        <w:rPr>
          <w:rFonts w:ascii="GHEA Grapalat" w:hAnsi="GHEA Grapalat" w:cs="Sylfaen"/>
          <w:b/>
        </w:rPr>
      </w:pPr>
    </w:p>
    <w:p w14:paraId="75470E0C"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41F2D9DF" w14:textId="77777777" w:rsidR="002E069D" w:rsidRPr="00D071E5" w:rsidRDefault="002E069D" w:rsidP="00B46D58">
      <w:pPr>
        <w:widowControl w:val="0"/>
        <w:spacing w:after="160"/>
        <w:jc w:val="center"/>
        <w:rPr>
          <w:rFonts w:ascii="GHEA Grapalat" w:hAnsi="GHEA Grapalat"/>
        </w:rPr>
      </w:pPr>
    </w:p>
    <w:p w14:paraId="1C9D0F10"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5057A47D"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4D4E3AC8"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4D31EFA9"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FC3FA8B"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6C6F594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6C1984C" w14:textId="77777777"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BFC4D70"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293393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AAEC98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5E771291"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1910378B"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1E2F946F" w14:textId="77777777" w:rsidR="00520F57" w:rsidRPr="00D071E5" w:rsidRDefault="00520F57" w:rsidP="00B46D58">
      <w:pPr>
        <w:widowControl w:val="0"/>
        <w:spacing w:after="160"/>
        <w:jc w:val="center"/>
        <w:rPr>
          <w:rFonts w:ascii="GHEA Grapalat" w:hAnsi="GHEA Grapalat"/>
          <w:b/>
        </w:rPr>
      </w:pPr>
    </w:p>
    <w:p w14:paraId="225E1E00" w14:textId="77777777" w:rsidR="00A67792" w:rsidRDefault="00A67792" w:rsidP="00B46D58">
      <w:pPr>
        <w:widowControl w:val="0"/>
        <w:spacing w:after="160"/>
        <w:jc w:val="center"/>
        <w:rPr>
          <w:rFonts w:ascii="GHEA Grapalat" w:hAnsi="GHEA Grapalat"/>
          <w:b/>
        </w:rPr>
      </w:pPr>
    </w:p>
    <w:p w14:paraId="0FB197E8" w14:textId="77777777" w:rsidR="00A67792" w:rsidRDefault="00A67792" w:rsidP="00B46D58">
      <w:pPr>
        <w:widowControl w:val="0"/>
        <w:spacing w:after="160"/>
        <w:jc w:val="center"/>
        <w:rPr>
          <w:rFonts w:ascii="GHEA Grapalat" w:hAnsi="GHEA Grapalat"/>
          <w:b/>
        </w:rPr>
      </w:pPr>
    </w:p>
    <w:p w14:paraId="2B1D51B6" w14:textId="77777777" w:rsidR="00A67792" w:rsidRPr="00287948" w:rsidRDefault="00A67792" w:rsidP="00B46D58">
      <w:pPr>
        <w:widowControl w:val="0"/>
        <w:spacing w:after="160"/>
        <w:jc w:val="center"/>
        <w:rPr>
          <w:rFonts w:ascii="GHEA Grapalat" w:hAnsi="GHEA Grapalat"/>
          <w:b/>
        </w:rPr>
      </w:pPr>
    </w:p>
    <w:p w14:paraId="1ED46FF6" w14:textId="77777777" w:rsidR="00907C28" w:rsidRPr="00287948" w:rsidRDefault="00907C28" w:rsidP="00B46D58">
      <w:pPr>
        <w:widowControl w:val="0"/>
        <w:spacing w:after="160"/>
        <w:jc w:val="center"/>
        <w:rPr>
          <w:rFonts w:ascii="GHEA Grapalat" w:hAnsi="GHEA Grapalat"/>
          <w:b/>
        </w:rPr>
      </w:pPr>
    </w:p>
    <w:p w14:paraId="56D7F6B9" w14:textId="77777777" w:rsidR="00907C28" w:rsidRPr="00287948" w:rsidRDefault="00907C28" w:rsidP="00B46D58">
      <w:pPr>
        <w:widowControl w:val="0"/>
        <w:spacing w:after="160"/>
        <w:jc w:val="center"/>
        <w:rPr>
          <w:rFonts w:ascii="GHEA Grapalat" w:hAnsi="GHEA Grapalat"/>
          <w:b/>
        </w:rPr>
      </w:pPr>
    </w:p>
    <w:p w14:paraId="3621068D" w14:textId="77777777" w:rsidR="00907C28" w:rsidRPr="00287948" w:rsidRDefault="00907C28" w:rsidP="00B46D58">
      <w:pPr>
        <w:widowControl w:val="0"/>
        <w:spacing w:after="160"/>
        <w:jc w:val="center"/>
        <w:rPr>
          <w:rFonts w:ascii="GHEA Grapalat" w:hAnsi="GHEA Grapalat"/>
          <w:b/>
        </w:rPr>
      </w:pPr>
    </w:p>
    <w:p w14:paraId="2C0525EB" w14:textId="77777777"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5C8C61EA" w14:textId="77777777" w:rsidR="008842CE" w:rsidRPr="00D071E5" w:rsidRDefault="008842CE" w:rsidP="00B46D58">
      <w:pPr>
        <w:widowControl w:val="0"/>
        <w:spacing w:after="160"/>
        <w:jc w:val="center"/>
        <w:rPr>
          <w:rFonts w:ascii="GHEA Grapalat" w:hAnsi="GHEA Grapalat"/>
          <w:b/>
        </w:rPr>
      </w:pPr>
    </w:p>
    <w:p w14:paraId="10953B08"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48066065" w14:textId="77777777" w:rsidR="00520F57" w:rsidRPr="00D071E5" w:rsidRDefault="00520F57" w:rsidP="00B46D58">
      <w:pPr>
        <w:widowControl w:val="0"/>
        <w:spacing w:after="160"/>
        <w:jc w:val="center"/>
        <w:rPr>
          <w:rFonts w:ascii="GHEA Grapalat" w:hAnsi="GHEA Grapalat"/>
          <w:b/>
        </w:rPr>
      </w:pPr>
    </w:p>
    <w:p w14:paraId="37ACEF4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063BEC0"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0D998453"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55761CF3" w14:textId="77777777"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w:t>
      </w:r>
      <w:r w:rsidR="00096865" w:rsidRPr="004001BB">
        <w:rPr>
          <w:rFonts w:ascii="GHEA Grapalat" w:hAnsi="GHEA Grapalat"/>
          <w:sz w:val="22"/>
          <w:szCs w:val="22"/>
        </w:rPr>
        <w:t xml:space="preserve">кодом </w:t>
      </w:r>
      <w:r w:rsidR="00907C28" w:rsidRPr="00833229">
        <w:rPr>
          <w:rFonts w:ascii="GHEA Grapalat" w:hAnsi="GHEA Grapalat"/>
          <w:bCs/>
          <w:i/>
          <w:iCs/>
          <w:sz w:val="22"/>
          <w:szCs w:val="22"/>
          <w:lang w:val="pt-BR"/>
        </w:rPr>
        <w:t>ԿՄԱ</w:t>
      </w:r>
      <w:r w:rsidR="00907C28" w:rsidRPr="00833229">
        <w:rPr>
          <w:rFonts w:ascii="GHEA Grapalat" w:hAnsi="GHEA Grapalat"/>
          <w:bCs/>
          <w:i/>
          <w:iCs/>
          <w:sz w:val="22"/>
          <w:szCs w:val="22"/>
          <w:lang w:val="es-ES"/>
        </w:rPr>
        <w:t>2</w:t>
      </w:r>
      <w:r w:rsidR="00907C28" w:rsidRPr="00833229">
        <w:rPr>
          <w:rFonts w:ascii="GHEA Grapalat" w:hAnsi="GHEA Grapalat"/>
          <w:bCs/>
          <w:i/>
          <w:iCs/>
          <w:sz w:val="22"/>
          <w:szCs w:val="22"/>
          <w:lang w:val="pt-BR"/>
        </w:rPr>
        <w:t>ՀԴ</w:t>
      </w:r>
      <w:r w:rsidR="00907C28">
        <w:rPr>
          <w:rFonts w:ascii="GHEA Grapalat" w:hAnsi="GHEA Grapalat"/>
          <w:i/>
          <w:lang w:val="af-ZA"/>
        </w:rPr>
        <w:t xml:space="preserve"> -ԳՀԱՊՁԲ-2026/01</w:t>
      </w:r>
      <w:r w:rsidR="00907C28"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2F417259" w14:textId="77777777" w:rsidR="00096865" w:rsidRPr="00AC3F76" w:rsidRDefault="00096865" w:rsidP="00AC3F7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w:t>
      </w:r>
      <w:r w:rsidR="00907C28">
        <w:rPr>
          <w:rFonts w:ascii="GHEA Grapalat" w:hAnsi="GHEA Grapalat"/>
          <w:i w:val="0"/>
          <w:sz w:val="22"/>
          <w:szCs w:val="22"/>
        </w:rPr>
        <w:t xml:space="preserve">нных участвовать в объявленной </w:t>
      </w:r>
      <w:r w:rsidR="00350DC6" w:rsidRPr="00AC3F76">
        <w:rPr>
          <w:rFonts w:ascii="GHEA Grapalat" w:hAnsi="GHEA Grapalat"/>
          <w:i w:val="0"/>
          <w:sz w:val="22"/>
          <w:szCs w:val="22"/>
        </w:rPr>
        <w:t xml:space="preserve"> </w:t>
      </w:r>
      <w:r w:rsidR="00D35DF2" w:rsidRPr="00AC3F76">
        <w:rPr>
          <w:rFonts w:ascii="GHEA Grapalat" w:hAnsi="GHEA Grapalat"/>
          <w:i w:val="0"/>
          <w:sz w:val="22"/>
          <w:szCs w:val="22"/>
        </w:rPr>
        <w:t>"</w:t>
      </w:r>
      <w:r w:rsidR="00907C28" w:rsidRPr="00907C28">
        <w:rPr>
          <w:rFonts w:ascii="GHEA Grapalat" w:hAnsi="GHEA Grapalat"/>
          <w:b/>
          <w:i w:val="0"/>
          <w:sz w:val="24"/>
          <w:szCs w:val="24"/>
        </w:rPr>
        <w:t xml:space="preserve"> </w:t>
      </w:r>
      <w:r w:rsidR="00907C28">
        <w:rPr>
          <w:rFonts w:ascii="GHEA Grapalat" w:hAnsi="GHEA Grapalat"/>
          <w:b/>
          <w:i w:val="0"/>
          <w:sz w:val="24"/>
          <w:szCs w:val="24"/>
        </w:rPr>
        <w:t>Абовянская о</w:t>
      </w:r>
      <w:r w:rsidR="00907C28" w:rsidRPr="00F747EF">
        <w:rPr>
          <w:rFonts w:ascii="GHEA Grapalat" w:hAnsi="GHEA Grapalat"/>
          <w:b/>
          <w:i w:val="0"/>
          <w:sz w:val="24"/>
          <w:szCs w:val="24"/>
        </w:rPr>
        <w:t>с</w:t>
      </w:r>
      <w:r w:rsidR="00907C28" w:rsidRPr="004E3755">
        <w:rPr>
          <w:rFonts w:ascii="GHEA Grapalat" w:hAnsi="GHEA Grapalat"/>
          <w:b/>
          <w:i w:val="0"/>
          <w:sz w:val="24"/>
          <w:szCs w:val="24"/>
        </w:rPr>
        <w:t>новная школа N2</w:t>
      </w:r>
      <w:r w:rsidR="00D35DF2" w:rsidRPr="00AC3F76">
        <w:rPr>
          <w:rFonts w:ascii="GHEA Grapalat" w:hAnsi="GHEA Grapalat"/>
          <w:i w:val="0"/>
          <w:sz w:val="22"/>
          <w:szCs w:val="22"/>
        </w:rPr>
        <w:t>"  ГHКО</w:t>
      </w:r>
      <w:r w:rsidRPr="00AC3F76">
        <w:rPr>
          <w:rFonts w:ascii="GHEA Grapalat" w:hAnsi="GHEA Grapalat"/>
          <w:i w:val="0"/>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r w:rsidRPr="00D071E5">
        <w:rPr>
          <w:rFonts w:ascii="GHEA Grapalat" w:hAnsi="GHEA Grapalat"/>
          <w:sz w:val="22"/>
          <w:szCs w:val="22"/>
        </w:rPr>
        <w:t>.</w:t>
      </w:r>
    </w:p>
    <w:p w14:paraId="7CCC84BD"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D0D40A5"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075C8B2" w14:textId="77777777" w:rsidR="00766B2E" w:rsidRPr="00D071E5" w:rsidRDefault="00A81DD5" w:rsidP="00766B2E">
      <w:pPr>
        <w:pStyle w:val="a3"/>
        <w:ind w:firstLine="0"/>
        <w:rPr>
          <w:rFonts w:ascii="GHEA Grapalat" w:hAnsi="GHEA Grapalat"/>
          <w:i w:val="0"/>
          <w:sz w:val="24"/>
          <w:szCs w:val="24"/>
        </w:rPr>
      </w:pPr>
      <w:r w:rsidRPr="00D071E5">
        <w:rPr>
          <w:rFonts w:ascii="GHEA Grapalat" w:hAnsi="GHEA Grapalat"/>
          <w:sz w:val="22"/>
          <w:szCs w:val="22"/>
        </w:rPr>
        <w:t xml:space="preserve">Адрес электронной почты секретаря оценочной комиссии </w:t>
      </w:r>
      <w:hyperlink r:id="rId9" w:history="1">
        <w:r w:rsidR="00766B2E" w:rsidRPr="00BD08CE">
          <w:rPr>
            <w:rStyle w:val="a9"/>
            <w:rFonts w:ascii="GHEA Grapalat" w:hAnsi="GHEA Grapalat"/>
            <w:i w:val="0"/>
            <w:lang w:val="af-ZA"/>
          </w:rPr>
          <w:t>hovakimyan_liana1@mail.ru</w:t>
        </w:r>
      </w:hyperlink>
    </w:p>
    <w:p w14:paraId="11A10479" w14:textId="77777777" w:rsidR="00350DC6" w:rsidRPr="00766B2E" w:rsidRDefault="00350DC6" w:rsidP="00350DC6">
      <w:pPr>
        <w:spacing w:line="360" w:lineRule="auto"/>
        <w:ind w:firstLine="567"/>
        <w:jc w:val="both"/>
        <w:rPr>
          <w:rFonts w:ascii="GHEA Grapalat" w:hAnsi="GHEA Grapalat" w:cs="Times Armenian"/>
          <w:sz w:val="22"/>
          <w:szCs w:val="22"/>
        </w:rPr>
      </w:pPr>
    </w:p>
    <w:p w14:paraId="69354516"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3BA8407F"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40BF2A5E" w14:textId="77777777" w:rsidR="00096865" w:rsidRPr="00D071E5" w:rsidRDefault="00845AA5" w:rsidP="00BB3A42">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4001BB">
        <w:rPr>
          <w:rFonts w:ascii="GHEA Grapalat" w:hAnsi="GHEA Grapalat"/>
          <w:i w:val="0"/>
          <w:sz w:val="24"/>
          <w:szCs w:val="24"/>
        </w:rPr>
        <w:t xml:space="preserve"> ПИЩЕВЫХ ПРОДУКТОВ</w:t>
      </w:r>
      <w:r w:rsidRPr="00D071E5">
        <w:rPr>
          <w:rFonts w:ascii="GHEA Grapalat" w:hAnsi="GHEA Grapalat"/>
          <w:i w:val="0"/>
          <w:sz w:val="24"/>
          <w:szCs w:val="24"/>
        </w:rPr>
        <w:t xml:space="preserve">" (далее — также товар) для </w:t>
      </w:r>
      <w:r w:rsidR="00D57671" w:rsidRPr="00AC3F76">
        <w:rPr>
          <w:rFonts w:ascii="GHEA Grapalat" w:hAnsi="GHEA Grapalat"/>
          <w:i w:val="0"/>
          <w:sz w:val="22"/>
          <w:szCs w:val="22"/>
        </w:rPr>
        <w:t>"</w:t>
      </w:r>
      <w:r w:rsidR="00D57671">
        <w:rPr>
          <w:rFonts w:ascii="GHEA Grapalat" w:hAnsi="GHEA Grapalat"/>
          <w:b/>
          <w:i w:val="0"/>
          <w:sz w:val="24"/>
          <w:szCs w:val="24"/>
        </w:rPr>
        <w:t>Абовянская о</w:t>
      </w:r>
      <w:r w:rsidR="00D57671" w:rsidRPr="00F747EF">
        <w:rPr>
          <w:rFonts w:ascii="GHEA Grapalat" w:hAnsi="GHEA Grapalat"/>
          <w:b/>
          <w:i w:val="0"/>
          <w:sz w:val="24"/>
          <w:szCs w:val="24"/>
        </w:rPr>
        <w:t>с</w:t>
      </w:r>
      <w:r w:rsidR="00D57671" w:rsidRPr="004E3755">
        <w:rPr>
          <w:rFonts w:ascii="GHEA Grapalat" w:hAnsi="GHEA Grapalat"/>
          <w:b/>
          <w:i w:val="0"/>
          <w:sz w:val="24"/>
          <w:szCs w:val="24"/>
        </w:rPr>
        <w:t>новная школа N2</w:t>
      </w:r>
      <w:r w:rsidR="00D57671" w:rsidRPr="00AC3F76">
        <w:rPr>
          <w:rFonts w:ascii="GHEA Grapalat" w:hAnsi="GHEA Grapalat"/>
          <w:i w:val="0"/>
          <w:sz w:val="22"/>
          <w:szCs w:val="22"/>
        </w:rPr>
        <w:t>"  ГHКО</w:t>
      </w:r>
      <w:r w:rsidR="00D9392A" w:rsidRPr="00D071E5">
        <w:rPr>
          <w:rFonts w:ascii="GHEA Grapalat" w:hAnsi="GHEA Grapalat"/>
          <w:i w:val="0"/>
          <w:sz w:val="24"/>
          <w:szCs w:val="24"/>
        </w:rPr>
        <w:t xml:space="preserve">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r w:rsidR="00BB3A42" w:rsidRPr="00BB3A42">
        <w:rPr>
          <w:rFonts w:ascii="GHEA Grapalat" w:hAnsi="GHEA Grapalat"/>
          <w:i w:val="0"/>
          <w:sz w:val="24"/>
          <w:szCs w:val="24"/>
          <w:lang w:bidi="ar-EG"/>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16E54C32" w14:textId="77777777" w:rsidTr="004E0B7B">
        <w:trPr>
          <w:jc w:val="center"/>
        </w:trPr>
        <w:tc>
          <w:tcPr>
            <w:tcW w:w="1530" w:type="dxa"/>
            <w:vAlign w:val="center"/>
          </w:tcPr>
          <w:p w14:paraId="00C93703"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42501FEB"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A23D44E" w14:textId="77777777" w:rsidTr="003E1950">
        <w:trPr>
          <w:jc w:val="center"/>
        </w:trPr>
        <w:tc>
          <w:tcPr>
            <w:tcW w:w="1530" w:type="dxa"/>
            <w:vAlign w:val="center"/>
          </w:tcPr>
          <w:p w14:paraId="75A8E697" w14:textId="77777777"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6BA3132F" w14:textId="77777777"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49B687EC" w14:textId="77777777" w:rsidTr="003E1950">
        <w:trPr>
          <w:jc w:val="center"/>
        </w:trPr>
        <w:tc>
          <w:tcPr>
            <w:tcW w:w="1530" w:type="dxa"/>
            <w:vAlign w:val="center"/>
          </w:tcPr>
          <w:p w14:paraId="7B949344" w14:textId="77777777"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DE29D3B" w14:textId="77777777"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2FA506C9" w14:textId="77777777" w:rsidTr="003E1950">
        <w:trPr>
          <w:jc w:val="center"/>
        </w:trPr>
        <w:tc>
          <w:tcPr>
            <w:tcW w:w="1530" w:type="dxa"/>
            <w:vAlign w:val="center"/>
          </w:tcPr>
          <w:p w14:paraId="7A893801" w14:textId="77777777"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D36854E" w14:textId="77777777"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3F7C6B61" w14:textId="77777777" w:rsidTr="003E1950">
        <w:trPr>
          <w:jc w:val="center"/>
        </w:trPr>
        <w:tc>
          <w:tcPr>
            <w:tcW w:w="1530" w:type="dxa"/>
            <w:vAlign w:val="center"/>
          </w:tcPr>
          <w:p w14:paraId="690213D3" w14:textId="77777777"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FBF7872" w14:textId="77777777"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18F51C71" w14:textId="77777777" w:rsidTr="003E1950">
        <w:trPr>
          <w:jc w:val="center"/>
        </w:trPr>
        <w:tc>
          <w:tcPr>
            <w:tcW w:w="1530" w:type="dxa"/>
            <w:vAlign w:val="center"/>
          </w:tcPr>
          <w:p w14:paraId="23304A65" w14:textId="77777777"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A2DC96" w14:textId="77777777" w:rsidR="000642D4" w:rsidRPr="00D071E5" w:rsidRDefault="000642D4" w:rsidP="00B31ECA">
            <w:pPr>
              <w:pStyle w:val="23"/>
              <w:widowControl w:val="0"/>
              <w:spacing w:after="120" w:line="240" w:lineRule="auto"/>
              <w:ind w:firstLine="0"/>
              <w:rPr>
                <w:rFonts w:ascii="GHEA Grapalat" w:hAnsi="GHEA Grapalat"/>
              </w:rPr>
            </w:pPr>
            <w:r w:rsidRPr="005378AC">
              <w:t>Фасоль</w:t>
            </w:r>
          </w:p>
        </w:tc>
      </w:tr>
      <w:tr w:rsidR="000642D4" w:rsidRPr="00D071E5" w14:paraId="437ED423" w14:textId="77777777" w:rsidTr="003E1950">
        <w:trPr>
          <w:jc w:val="center"/>
        </w:trPr>
        <w:tc>
          <w:tcPr>
            <w:tcW w:w="1530" w:type="dxa"/>
            <w:vAlign w:val="center"/>
          </w:tcPr>
          <w:p w14:paraId="0E50EC80"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18DAEFC" w14:textId="77777777"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3C60D6A3" w14:textId="77777777" w:rsidTr="003E1950">
        <w:trPr>
          <w:jc w:val="center"/>
        </w:trPr>
        <w:tc>
          <w:tcPr>
            <w:tcW w:w="1530" w:type="dxa"/>
            <w:vAlign w:val="center"/>
          </w:tcPr>
          <w:p w14:paraId="739D0D57"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B15BF82" w14:textId="77777777"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45C7588D" w14:textId="77777777" w:rsidTr="003E1950">
        <w:trPr>
          <w:jc w:val="center"/>
        </w:trPr>
        <w:tc>
          <w:tcPr>
            <w:tcW w:w="1530" w:type="dxa"/>
            <w:vAlign w:val="center"/>
          </w:tcPr>
          <w:p w14:paraId="6A170128"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F94427C" w14:textId="77777777" w:rsidR="000642D4" w:rsidRPr="00E10042" w:rsidRDefault="00414E8C" w:rsidP="00B31ECA">
            <w:pPr>
              <w:pStyle w:val="23"/>
              <w:widowControl w:val="0"/>
              <w:spacing w:after="120" w:line="240" w:lineRule="auto"/>
              <w:ind w:firstLine="0"/>
            </w:pPr>
            <w:r w:rsidRPr="00414E8C">
              <w:t>свекла</w:t>
            </w:r>
          </w:p>
        </w:tc>
      </w:tr>
      <w:tr w:rsidR="000642D4" w:rsidRPr="00D071E5" w14:paraId="452053D5" w14:textId="77777777" w:rsidTr="003E1950">
        <w:trPr>
          <w:jc w:val="center"/>
        </w:trPr>
        <w:tc>
          <w:tcPr>
            <w:tcW w:w="1530" w:type="dxa"/>
            <w:vAlign w:val="center"/>
          </w:tcPr>
          <w:p w14:paraId="0B9CFA55"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203C51F1" w14:textId="77777777" w:rsidR="000642D4" w:rsidRPr="00E10042" w:rsidRDefault="000642D4" w:rsidP="00B31ECA">
            <w:pPr>
              <w:pStyle w:val="23"/>
              <w:widowControl w:val="0"/>
              <w:spacing w:after="120" w:line="240" w:lineRule="auto"/>
              <w:ind w:firstLine="0"/>
            </w:pPr>
            <w:r w:rsidRPr="005378AC">
              <w:t>Картофель</w:t>
            </w:r>
          </w:p>
        </w:tc>
      </w:tr>
      <w:tr w:rsidR="000642D4" w:rsidRPr="00D071E5" w14:paraId="13C814BF" w14:textId="77777777" w:rsidTr="003E1950">
        <w:trPr>
          <w:jc w:val="center"/>
        </w:trPr>
        <w:tc>
          <w:tcPr>
            <w:tcW w:w="1530" w:type="dxa"/>
            <w:vAlign w:val="center"/>
          </w:tcPr>
          <w:p w14:paraId="043CDE96"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2E33C98E" w14:textId="77777777" w:rsidR="000642D4" w:rsidRPr="00E10042" w:rsidRDefault="000642D4" w:rsidP="00B31ECA">
            <w:pPr>
              <w:pStyle w:val="23"/>
              <w:widowControl w:val="0"/>
              <w:spacing w:after="120" w:line="240" w:lineRule="auto"/>
              <w:ind w:firstLine="0"/>
            </w:pPr>
            <w:r w:rsidRPr="005378AC">
              <w:t>Куриная грудка</w:t>
            </w:r>
          </w:p>
        </w:tc>
      </w:tr>
      <w:tr w:rsidR="00B31ECA" w:rsidRPr="00D071E5" w14:paraId="549833F3" w14:textId="77777777" w:rsidTr="003E1950">
        <w:trPr>
          <w:jc w:val="center"/>
        </w:trPr>
        <w:tc>
          <w:tcPr>
            <w:tcW w:w="1530" w:type="dxa"/>
            <w:vAlign w:val="center"/>
          </w:tcPr>
          <w:p w14:paraId="7DD093C9"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5C29342" w14:textId="77777777" w:rsidR="00B31ECA" w:rsidRPr="00E10042" w:rsidRDefault="00B31ECA" w:rsidP="00B31ECA">
            <w:pPr>
              <w:pStyle w:val="23"/>
              <w:widowControl w:val="0"/>
              <w:spacing w:after="120" w:line="240" w:lineRule="auto"/>
              <w:ind w:firstLine="0"/>
            </w:pPr>
            <w:r>
              <w:rPr>
                <w:lang w:val="en-US"/>
              </w:rPr>
              <w:t xml:space="preserve"> </w:t>
            </w:r>
            <w:r w:rsidRPr="00BE3918">
              <w:t>Хлеб</w:t>
            </w:r>
          </w:p>
        </w:tc>
      </w:tr>
      <w:tr w:rsidR="00B31ECA" w:rsidRPr="00D071E5" w14:paraId="186384B8" w14:textId="77777777" w:rsidTr="003E1950">
        <w:trPr>
          <w:jc w:val="center"/>
        </w:trPr>
        <w:tc>
          <w:tcPr>
            <w:tcW w:w="1530" w:type="dxa"/>
            <w:vAlign w:val="center"/>
          </w:tcPr>
          <w:p w14:paraId="6E0DDD79"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24F64FE3" w14:textId="77777777" w:rsidR="00B31ECA" w:rsidRPr="00E10042" w:rsidRDefault="00B31ECA" w:rsidP="00B31ECA">
            <w:pPr>
              <w:pStyle w:val="23"/>
              <w:widowControl w:val="0"/>
              <w:spacing w:after="120" w:line="240" w:lineRule="auto"/>
              <w:ind w:firstLine="0"/>
            </w:pPr>
            <w:r w:rsidRPr="00BE3918">
              <w:t>Гречиха</w:t>
            </w:r>
          </w:p>
        </w:tc>
      </w:tr>
      <w:tr w:rsidR="00B31ECA" w:rsidRPr="00D071E5" w14:paraId="5AD9600F" w14:textId="77777777" w:rsidTr="003E1950">
        <w:trPr>
          <w:jc w:val="center"/>
        </w:trPr>
        <w:tc>
          <w:tcPr>
            <w:tcW w:w="1530" w:type="dxa"/>
            <w:vAlign w:val="center"/>
          </w:tcPr>
          <w:p w14:paraId="3CE744B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F44BB7D" w14:textId="77777777" w:rsidR="00B31ECA" w:rsidRPr="00E10042" w:rsidRDefault="00B31ECA" w:rsidP="00B31ECA">
            <w:pPr>
              <w:pStyle w:val="23"/>
              <w:widowControl w:val="0"/>
              <w:spacing w:after="120" w:line="240" w:lineRule="auto"/>
              <w:ind w:firstLine="0"/>
            </w:pPr>
            <w:r w:rsidRPr="00BE3918">
              <w:t>Яйцо</w:t>
            </w:r>
          </w:p>
        </w:tc>
      </w:tr>
      <w:tr w:rsidR="00B31ECA" w:rsidRPr="00D071E5" w14:paraId="53837EEA" w14:textId="77777777" w:rsidTr="003E1950">
        <w:trPr>
          <w:jc w:val="center"/>
        </w:trPr>
        <w:tc>
          <w:tcPr>
            <w:tcW w:w="1530" w:type="dxa"/>
            <w:vAlign w:val="center"/>
          </w:tcPr>
          <w:p w14:paraId="6046FB62"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E26D9F0" w14:textId="77777777"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439E67F8" w14:textId="77777777" w:rsidTr="003E1950">
        <w:trPr>
          <w:jc w:val="center"/>
        </w:trPr>
        <w:tc>
          <w:tcPr>
            <w:tcW w:w="1530" w:type="dxa"/>
            <w:vAlign w:val="center"/>
          </w:tcPr>
          <w:p w14:paraId="76A8AFB8"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06A2872" w14:textId="77777777" w:rsidR="00B31ECA" w:rsidRPr="00E10042" w:rsidRDefault="00B31ECA" w:rsidP="00B31ECA">
            <w:pPr>
              <w:pStyle w:val="23"/>
              <w:widowControl w:val="0"/>
              <w:spacing w:after="120" w:line="240" w:lineRule="auto"/>
              <w:ind w:firstLine="0"/>
            </w:pPr>
            <w:r w:rsidRPr="00BE3918">
              <w:t>Горох</w:t>
            </w:r>
          </w:p>
        </w:tc>
      </w:tr>
      <w:tr w:rsidR="00B31ECA" w:rsidRPr="00D071E5" w14:paraId="2B336E82" w14:textId="77777777" w:rsidTr="003E1950">
        <w:trPr>
          <w:jc w:val="center"/>
        </w:trPr>
        <w:tc>
          <w:tcPr>
            <w:tcW w:w="1530" w:type="dxa"/>
            <w:vAlign w:val="center"/>
          </w:tcPr>
          <w:p w14:paraId="2F0764AB"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9ADCA37" w14:textId="77777777" w:rsidR="00B31ECA" w:rsidRPr="00E10042" w:rsidRDefault="00B31ECA" w:rsidP="00B31ECA">
            <w:pPr>
              <w:pStyle w:val="23"/>
              <w:widowControl w:val="0"/>
              <w:spacing w:after="120" w:line="240" w:lineRule="auto"/>
              <w:ind w:firstLine="0"/>
            </w:pPr>
            <w:r w:rsidRPr="00BE3918">
              <w:t>Чечевица</w:t>
            </w:r>
          </w:p>
        </w:tc>
      </w:tr>
      <w:tr w:rsidR="00B31ECA" w:rsidRPr="00D071E5" w14:paraId="336D5E3C" w14:textId="77777777" w:rsidTr="003E1950">
        <w:trPr>
          <w:jc w:val="center"/>
        </w:trPr>
        <w:tc>
          <w:tcPr>
            <w:tcW w:w="1530" w:type="dxa"/>
            <w:vAlign w:val="center"/>
          </w:tcPr>
          <w:p w14:paraId="6F23327D"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454C744" w14:textId="77777777" w:rsidR="00B31ECA" w:rsidRPr="00E10042" w:rsidRDefault="00B31ECA" w:rsidP="00B31ECA">
            <w:pPr>
              <w:pStyle w:val="23"/>
              <w:widowControl w:val="0"/>
              <w:spacing w:after="120" w:line="240" w:lineRule="auto"/>
              <w:ind w:firstLine="0"/>
            </w:pPr>
            <w:r w:rsidRPr="00BE3918">
              <w:t>Сыр</w:t>
            </w:r>
          </w:p>
        </w:tc>
      </w:tr>
      <w:tr w:rsidR="00B31ECA" w:rsidRPr="00D071E5" w14:paraId="4649D6D6" w14:textId="77777777" w:rsidTr="003E1950">
        <w:trPr>
          <w:jc w:val="center"/>
        </w:trPr>
        <w:tc>
          <w:tcPr>
            <w:tcW w:w="1530" w:type="dxa"/>
            <w:vAlign w:val="center"/>
          </w:tcPr>
          <w:p w14:paraId="05C4F82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0715153" w14:textId="77777777" w:rsidR="00B31ECA" w:rsidRPr="00E10042" w:rsidRDefault="00B31ECA" w:rsidP="00B31ECA">
            <w:pPr>
              <w:pStyle w:val="23"/>
              <w:widowControl w:val="0"/>
              <w:spacing w:after="120" w:line="240" w:lineRule="auto"/>
              <w:ind w:firstLine="0"/>
            </w:pPr>
            <w:r w:rsidRPr="00BE3918">
              <w:t>Йогурт</w:t>
            </w:r>
          </w:p>
        </w:tc>
      </w:tr>
      <w:tr w:rsidR="007D1BA8" w:rsidRPr="00D071E5" w14:paraId="019F64BE" w14:textId="77777777" w:rsidTr="003E1950">
        <w:trPr>
          <w:jc w:val="center"/>
        </w:trPr>
        <w:tc>
          <w:tcPr>
            <w:tcW w:w="1530" w:type="dxa"/>
            <w:vAlign w:val="center"/>
          </w:tcPr>
          <w:p w14:paraId="19C3A8FC" w14:textId="77777777" w:rsidR="007D1BA8" w:rsidRDefault="007D1BA8"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2368BD7" w14:textId="77777777" w:rsidR="007D1BA8" w:rsidRPr="00E10042" w:rsidRDefault="007D1BA8" w:rsidP="00B31ECA">
            <w:pPr>
              <w:pStyle w:val="23"/>
              <w:widowControl w:val="0"/>
              <w:spacing w:after="120" w:line="240" w:lineRule="auto"/>
              <w:ind w:firstLine="0"/>
            </w:pPr>
            <w:r w:rsidRPr="007D1BA8">
              <w:t>Томатная паста</w:t>
            </w:r>
          </w:p>
        </w:tc>
      </w:tr>
    </w:tbl>
    <w:p w14:paraId="5AE871E4"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22661064" w14:textId="77777777" w:rsidR="00096865" w:rsidRDefault="00096865" w:rsidP="00B46D58">
      <w:pPr>
        <w:widowControl w:val="0"/>
        <w:spacing w:after="160"/>
        <w:ind w:firstLine="567"/>
        <w:jc w:val="center"/>
        <w:rPr>
          <w:rFonts w:ascii="GHEA Grapalat" w:hAnsi="GHEA Grapalat" w:cs="Sylfaen"/>
          <w:i/>
        </w:rPr>
      </w:pPr>
    </w:p>
    <w:p w14:paraId="408F8786" w14:textId="77777777" w:rsidR="00B31ECA" w:rsidRPr="00D071E5" w:rsidRDefault="00B31ECA" w:rsidP="00B46D58">
      <w:pPr>
        <w:widowControl w:val="0"/>
        <w:spacing w:after="160"/>
        <w:ind w:firstLine="567"/>
        <w:jc w:val="center"/>
        <w:rPr>
          <w:rFonts w:ascii="GHEA Grapalat" w:hAnsi="GHEA Grapalat" w:cs="Sylfaen"/>
          <w:i/>
        </w:rPr>
      </w:pPr>
    </w:p>
    <w:p w14:paraId="5D4EE630"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36E1965B"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0751EF8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6D5E2EE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lastRenderedPageBreak/>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1397A1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 xml:space="preserve">финансирование терроризма, эксплуатацию детей или преступление, включающее </w:t>
      </w:r>
      <w:proofErr w:type="spellStart"/>
      <w:r w:rsidRPr="00D071E5">
        <w:rPr>
          <w:rFonts w:ascii="GHEA Grapalat" w:hAnsi="GHEA Grapalat"/>
        </w:rPr>
        <w:t>трафикинг</w:t>
      </w:r>
      <w:proofErr w:type="spellEnd"/>
      <w:r w:rsidRPr="00D071E5">
        <w:rPr>
          <w:rFonts w:ascii="GHEA Grapalat" w:hAnsi="GHEA Grapalat"/>
        </w:rPr>
        <w:t xml:space="preserve">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250D3359"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D071E5">
        <w:rPr>
          <w:rFonts w:ascii="GHEA Grapalat" w:hAnsi="GHEA Grapalat"/>
        </w:rPr>
        <w:t>необжалуемый</w:t>
      </w:r>
      <w:proofErr w:type="spellEnd"/>
      <w:r w:rsidRPr="00D071E5">
        <w:rPr>
          <w:rFonts w:ascii="GHEA Grapalat" w:hAnsi="GHEA Grapalat"/>
        </w:rPr>
        <w:t xml:space="preserve"> административный акт за </w:t>
      </w:r>
      <w:proofErr w:type="spellStart"/>
      <w:r w:rsidRPr="00D071E5">
        <w:rPr>
          <w:rFonts w:ascii="GHEA Grapalat" w:hAnsi="GHEA Grapalat"/>
        </w:rPr>
        <w:t>антиконкурентное</w:t>
      </w:r>
      <w:proofErr w:type="spellEnd"/>
      <w:r w:rsidRPr="00D071E5">
        <w:rPr>
          <w:rFonts w:ascii="GHEA Grapalat" w:hAnsi="GHEA Grapalat"/>
        </w:rPr>
        <w:t xml:space="preserve"> соглашение или злоупотребление доминирующим положением в сфере закупок;</w:t>
      </w:r>
    </w:p>
    <w:p w14:paraId="0677AE42"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864D40C"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F27A16F"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E68E754"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97F70B6"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913BEDF"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158E592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10FF662B"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0FF4528"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lastRenderedPageBreak/>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4C0CD896"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3DDD028"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F8743F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346D509"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5F679B9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24C93A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6E5DFE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BCC546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8CF9E74"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4FFEC592"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7BEE4E92"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004943C2"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5B921C0"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lastRenderedPageBreak/>
        <w:t>В подобном случае:</w:t>
      </w:r>
    </w:p>
    <w:p w14:paraId="7A508609"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E32F3D2"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3C0A89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110F7E19"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1A653A22"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3873F4E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38737DB"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576A2A8"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lastRenderedPageBreak/>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34AAF32"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proofErr w:type="spellStart"/>
      <w:r w:rsidR="00F9791A" w:rsidRPr="00D071E5">
        <w:rPr>
          <w:rFonts w:ascii="GHEA Grapalat" w:hAnsi="GHEA Grapalat"/>
        </w:rPr>
        <w:t>ое</w:t>
      </w:r>
      <w:proofErr w:type="spellEnd"/>
      <w:r w:rsidR="00F9791A" w:rsidRPr="00D071E5">
        <w:rPr>
          <w:rFonts w:ascii="GHEA Grapalat" w:hAnsi="GHEA Grapalat"/>
        </w:rPr>
        <w:t xml:space="preserve">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2FD26D"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6CA88174"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177B218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9C1D8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4C8F805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383BF182"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6EACE8E2" w14:textId="77777777" w:rsidR="00A80ECD" w:rsidRPr="00BE4BAA" w:rsidRDefault="00A80ECD" w:rsidP="00BE4BAA">
      <w:pPr>
        <w:pStyle w:val="23"/>
        <w:widowControl w:val="0"/>
        <w:tabs>
          <w:tab w:val="left" w:pos="1134"/>
        </w:tabs>
        <w:spacing w:after="160"/>
        <w:ind w:firstLine="567"/>
        <w:rPr>
          <w:rFonts w:ascii="GHEA Grapalat" w:hAnsi="GHEA Grapalat"/>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D35DF2" w:rsidRPr="00D35DF2">
        <w:rPr>
          <w:rFonts w:ascii="GHEA Grapalat" w:eastAsia="Arial Unicode MS" w:hAnsi="GHEA Grapalat" w:cs="Arial Unicode MS"/>
          <w:sz w:val="24"/>
          <w:szCs w:val="24"/>
        </w:rPr>
        <w:t xml:space="preserve">район </w:t>
      </w:r>
      <w:proofErr w:type="spellStart"/>
      <w:r w:rsidR="00D35DF2" w:rsidRPr="00D35DF2">
        <w:rPr>
          <w:rFonts w:ascii="GHEA Grapalat" w:eastAsia="Arial Unicode MS" w:hAnsi="GHEA Grapalat" w:cs="Arial Unicode MS"/>
          <w:sz w:val="24"/>
          <w:szCs w:val="24"/>
        </w:rPr>
        <w:t>Микрошрджан</w:t>
      </w:r>
      <w:proofErr w:type="spellEnd"/>
      <w:r w:rsidR="00D35DF2" w:rsidRPr="00D35DF2">
        <w:rPr>
          <w:rFonts w:ascii="GHEA Grapalat" w:eastAsia="Arial Unicode MS" w:hAnsi="GHEA Grapalat" w:cs="Arial Unicode MS"/>
          <w:sz w:val="24"/>
          <w:szCs w:val="24"/>
        </w:rPr>
        <w:t xml:space="preserve"> 9, г. Раздан</w:t>
      </w:r>
      <w:r w:rsidR="006A465C" w:rsidRPr="00D35DF2">
        <w:rPr>
          <w:rFonts w:ascii="GHEA Grapalat" w:eastAsia="Arial Unicode MS" w:hAnsi="GHEA Grapalat" w:cs="Arial Unicode MS"/>
          <w:sz w:val="24"/>
          <w:szCs w:val="24"/>
        </w:rPr>
        <w:t xml:space="preserve"> квартал</w:t>
      </w:r>
      <w:r w:rsidR="00BE4BAA" w:rsidRPr="00D35DF2">
        <w:rPr>
          <w:rFonts w:ascii="GHEA Grapalat" w:eastAsia="Arial Unicode MS" w:hAnsi="GHEA Grapalat" w:cs="Arial Unicode MS"/>
          <w:sz w:val="24"/>
          <w:szCs w:val="24"/>
        </w:rPr>
        <w:t>,</w:t>
      </w:r>
      <w:r w:rsidR="004001BB" w:rsidRPr="004001BB">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 xml:space="preserve">не </w:t>
      </w:r>
      <w:r w:rsidRPr="00D35DF2">
        <w:rPr>
          <w:rFonts w:ascii="GHEA Grapalat" w:eastAsia="Arial Unicode MS" w:hAnsi="GHEA Grapalat" w:cs="Arial Unicode MS"/>
          <w:sz w:val="24"/>
          <w:szCs w:val="24"/>
        </w:rPr>
        <w:t>позднее, чем "</w:t>
      </w:r>
      <w:r w:rsidR="00476110" w:rsidRPr="00D35DF2">
        <w:rPr>
          <w:rFonts w:ascii="GHEA Grapalat" w:eastAsia="Arial Unicode MS" w:hAnsi="GHEA Grapalat" w:cs="Arial Unicode MS"/>
          <w:sz w:val="24"/>
          <w:szCs w:val="24"/>
        </w:rPr>
        <w:t>1</w:t>
      </w:r>
      <w:r w:rsidR="00BB3A42" w:rsidRPr="00BB3A42">
        <w:rPr>
          <w:rFonts w:ascii="GHEA Grapalat" w:eastAsia="Arial Unicode MS" w:hAnsi="GHEA Grapalat" w:cs="Arial Unicode MS"/>
          <w:sz w:val="24"/>
          <w:szCs w:val="24"/>
        </w:rPr>
        <w:t>2</w:t>
      </w:r>
      <w:r w:rsidR="000505A2" w:rsidRPr="00D35DF2">
        <w:rPr>
          <w:rFonts w:ascii="GHEA Grapalat" w:eastAsia="Arial Unicode MS" w:hAnsi="GHEA Grapalat" w:cs="Arial Unicode MS"/>
          <w:sz w:val="24"/>
          <w:szCs w:val="24"/>
        </w:rPr>
        <w:t>։</w:t>
      </w:r>
      <w:r w:rsidR="00BB3A42" w:rsidRPr="00BB3A42">
        <w:rPr>
          <w:rFonts w:ascii="GHEA Grapalat" w:eastAsia="Arial Unicode MS" w:hAnsi="GHEA Grapalat" w:cs="Arial Unicode MS"/>
          <w:sz w:val="24"/>
          <w:szCs w:val="24"/>
        </w:rPr>
        <w:t>0</w:t>
      </w:r>
      <w:r w:rsidR="000505A2" w:rsidRPr="00D35DF2">
        <w:rPr>
          <w:rFonts w:ascii="GHEA Grapalat" w:eastAsia="Arial Unicode MS" w:hAnsi="GHEA Grapalat" w:cs="Arial Unicode MS"/>
          <w:sz w:val="24"/>
          <w:szCs w:val="24"/>
        </w:rPr>
        <w:t>0</w:t>
      </w:r>
      <w:r w:rsidRPr="00D35DF2">
        <w:rPr>
          <w:rFonts w:ascii="GHEA Grapalat" w:eastAsia="Arial Unicode MS" w:hAnsi="GHEA Grapalat" w:cs="Arial Unicode MS"/>
          <w:sz w:val="24"/>
          <w:szCs w:val="24"/>
        </w:rPr>
        <w:t>" часов</w:t>
      </w:r>
      <w:r w:rsidRPr="00D071E5">
        <w:rPr>
          <w:rFonts w:ascii="GHEA Grapalat" w:eastAsia="Arial Unicode MS" w:hAnsi="GHEA Grapalat" w:cs="Arial Unicode MS"/>
          <w:sz w:val="24"/>
          <w:szCs w:val="24"/>
        </w:rPr>
        <w:t xml:space="preserve"> "</w:t>
      </w:r>
      <w:r w:rsidR="000505A2" w:rsidRPr="00D35DF2">
        <w:rPr>
          <w:rFonts w:ascii="GHEA Grapalat" w:eastAsia="Arial Unicode MS" w:hAnsi="GHEA Grapalat" w:cs="Arial Unicode MS"/>
          <w:sz w:val="24"/>
          <w:szCs w:val="24"/>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7A6F0C13" w14:textId="77777777"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proofErr w:type="spellStart"/>
      <w:r w:rsidR="00B31ECA" w:rsidRPr="00B31ECA">
        <w:rPr>
          <w:rFonts w:ascii="GHEA Grapalat" w:hAnsi="GHEA Grapalat"/>
          <w:sz w:val="24"/>
          <w:szCs w:val="24"/>
        </w:rPr>
        <w:t>Сирарпи</w:t>
      </w:r>
      <w:proofErr w:type="spellEnd"/>
      <w:r w:rsidR="00B31ECA" w:rsidRPr="00B31ECA">
        <w:rPr>
          <w:rFonts w:ascii="GHEA Grapalat" w:hAnsi="GHEA Grapalat"/>
          <w:sz w:val="24"/>
          <w:szCs w:val="24"/>
        </w:rPr>
        <w:t xml:space="preserve"> </w:t>
      </w:r>
      <w:proofErr w:type="spellStart"/>
      <w:r w:rsidR="00B31ECA" w:rsidRPr="00B31ECA">
        <w:rPr>
          <w:rFonts w:ascii="GHEA Grapalat" w:hAnsi="GHEA Grapalat"/>
          <w:sz w:val="24"/>
          <w:szCs w:val="24"/>
        </w:rPr>
        <w:t>Бекташян</w:t>
      </w:r>
      <w:proofErr w:type="spellEnd"/>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12F3D5A"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5C515054" w14:textId="77777777" w:rsidR="005F25EF" w:rsidRPr="00D071E5" w:rsidRDefault="005F25EF" w:rsidP="00B46D58">
      <w:pPr>
        <w:jc w:val="both"/>
        <w:rPr>
          <w:rFonts w:ascii="GHEA Grapalat" w:hAnsi="GHEA Grapalat"/>
        </w:rPr>
      </w:pPr>
      <w:r w:rsidRPr="00D071E5">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36838DEB"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6FE83D52"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B856189" w14:textId="77777777" w:rsidR="005F25EF" w:rsidRPr="00D071E5" w:rsidRDefault="005F25EF" w:rsidP="00C648DF">
      <w:pPr>
        <w:ind w:firstLine="284"/>
        <w:jc w:val="both"/>
        <w:rPr>
          <w:rFonts w:ascii="GHEA Grapalat" w:hAnsi="GHEA Grapalat"/>
        </w:rPr>
      </w:pPr>
      <w:r w:rsidRPr="00D071E5">
        <w:rPr>
          <w:rFonts w:ascii="GHEA Grapalat" w:hAnsi="GHEA Grapalat"/>
        </w:rPr>
        <w:t xml:space="preserve">в) объявление об отсутствии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 в рамках настоящей процедуры</w:t>
      </w:r>
    </w:p>
    <w:p w14:paraId="06FB8A3B"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w:t>
      </w:r>
      <w:proofErr w:type="spellStart"/>
      <w:r w:rsidRPr="00D071E5">
        <w:rPr>
          <w:rFonts w:ascii="GHEA Grapalat" w:hAnsi="GHEA Grapalat"/>
        </w:rPr>
        <w:t>взаимосвязянных</w:t>
      </w:r>
      <w:proofErr w:type="spellEnd"/>
      <w:r w:rsidRPr="00D071E5">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7AF2BB84"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4D10BF19"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167FFD93"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472F9B90"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86FAEC5"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F906BAC"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27F707D"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E0B3E6F"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066E5B0"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w:t>
      </w:r>
      <w:r w:rsidRPr="00D071E5">
        <w:rPr>
          <w:rFonts w:ascii="GHEA Grapalat" w:hAnsi="GHEA Grapalat" w:cs="Sylfaen"/>
          <w:sz w:val="24"/>
          <w:szCs w:val="24"/>
        </w:rPr>
        <w:lastRenderedPageBreak/>
        <w:t>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6868812" w14:textId="77777777" w:rsidR="0049655D" w:rsidRPr="00D071E5" w:rsidRDefault="0049655D">
      <w:pPr>
        <w:rPr>
          <w:rFonts w:ascii="GHEA Grapalat" w:hAnsi="GHEA Grapalat"/>
          <w:b/>
        </w:rPr>
      </w:pPr>
    </w:p>
    <w:p w14:paraId="521F1366"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0D38095F"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9CC48C5"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D107D70"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CA923A8"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6FC9A225"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55E5589"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F04386B"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4FF53DEE"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E55C43B"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 xml:space="preserve">ложения, </w:t>
      </w:r>
      <w:proofErr w:type="spellStart"/>
      <w:r w:rsidR="00413595" w:rsidRPr="00D071E5">
        <w:rPr>
          <w:rFonts w:ascii="GHEA Grapalat" w:hAnsi="GHEA Grapalat"/>
          <w:sz w:val="24"/>
          <w:szCs w:val="24"/>
        </w:rPr>
        <w:t>лумы</w:t>
      </w:r>
      <w:proofErr w:type="spellEnd"/>
      <w:r w:rsidR="00413595" w:rsidRPr="00D071E5">
        <w:rPr>
          <w:rFonts w:ascii="GHEA Grapalat" w:hAnsi="GHEA Grapalat"/>
          <w:sz w:val="24"/>
          <w:szCs w:val="24"/>
        </w:rPr>
        <w:t xml:space="preserve"> указаны в цифрах.</w:t>
      </w:r>
    </w:p>
    <w:p w14:paraId="0B55CD13"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 xml:space="preserve">Если цена заключаемого договора стабильна, то ценовое предложение представляется </w:t>
      </w:r>
      <w:r w:rsidRPr="00D071E5">
        <w:rPr>
          <w:rFonts w:ascii="GHEA Grapalat" w:hAnsi="GHEA Grapalat"/>
          <w:sz w:val="24"/>
          <w:szCs w:val="24"/>
        </w:rPr>
        <w:lastRenderedPageBreak/>
        <w:t>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5A909DF" w14:textId="77777777" w:rsidR="00096865" w:rsidRDefault="00096865" w:rsidP="00B46D58">
      <w:pPr>
        <w:pStyle w:val="23"/>
        <w:widowControl w:val="0"/>
        <w:spacing w:after="160" w:line="240" w:lineRule="auto"/>
        <w:ind w:firstLine="567"/>
        <w:rPr>
          <w:rFonts w:ascii="GHEA Grapalat" w:hAnsi="GHEA Grapalat"/>
          <w:sz w:val="24"/>
          <w:szCs w:val="24"/>
        </w:rPr>
      </w:pPr>
    </w:p>
    <w:p w14:paraId="70ECA426" w14:textId="77777777" w:rsidR="00B31ECA" w:rsidRDefault="00B31ECA" w:rsidP="00B46D58">
      <w:pPr>
        <w:pStyle w:val="23"/>
        <w:widowControl w:val="0"/>
        <w:spacing w:after="160" w:line="240" w:lineRule="auto"/>
        <w:ind w:firstLine="567"/>
        <w:rPr>
          <w:rFonts w:ascii="GHEA Grapalat" w:hAnsi="GHEA Grapalat"/>
          <w:sz w:val="24"/>
          <w:szCs w:val="24"/>
        </w:rPr>
      </w:pPr>
    </w:p>
    <w:p w14:paraId="416234A0"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6F89AA79"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0F5DE7AF"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08DE4A4"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E8926AA"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6E9D45B6"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22883DFF" w14:textId="77777777" w:rsidR="002626F7" w:rsidRPr="00D071E5" w:rsidRDefault="002626F7" w:rsidP="00B46D58">
      <w:pPr>
        <w:rPr>
          <w:rFonts w:ascii="GHEA Grapalat" w:hAnsi="GHEA Grapalat" w:cs="Sylfaen"/>
        </w:rPr>
      </w:pPr>
    </w:p>
    <w:p w14:paraId="5FBF223F"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291B715" w14:textId="77777777"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w:t>
      </w:r>
      <w:proofErr w:type="spellStart"/>
      <w:r w:rsidRPr="00D071E5">
        <w:rPr>
          <w:rFonts w:ascii="GHEA Grapalat" w:hAnsi="GHEA Grapalat"/>
          <w:sz w:val="24"/>
          <w:szCs w:val="24"/>
        </w:rPr>
        <w:t>ый</w:t>
      </w:r>
      <w:proofErr w:type="spellEnd"/>
      <w:r w:rsidRPr="00D071E5">
        <w:rPr>
          <w:rFonts w:ascii="GHEA Grapalat" w:hAnsi="GHEA Grapalat"/>
          <w:sz w:val="24"/>
          <w:szCs w:val="24"/>
        </w:rPr>
        <w:t xml:space="preserve"> день в "</w:t>
      </w:r>
      <w:r w:rsidR="008875BE" w:rsidRPr="004001BB">
        <w:rPr>
          <w:rFonts w:ascii="GHEA Grapalat" w:hAnsi="GHEA Grapalat"/>
          <w:sz w:val="24"/>
          <w:szCs w:val="24"/>
        </w:rPr>
        <w:t>1</w:t>
      </w:r>
      <w:r w:rsidR="00BB3A42" w:rsidRPr="00BB3A42">
        <w:rPr>
          <w:rFonts w:ascii="GHEA Grapalat" w:hAnsi="GHEA Grapalat"/>
          <w:sz w:val="24"/>
          <w:szCs w:val="24"/>
        </w:rPr>
        <w:t>2</w:t>
      </w:r>
      <w:r w:rsidR="008875BE" w:rsidRPr="004001BB">
        <w:rPr>
          <w:rFonts w:ascii="GHEA Grapalat" w:hAnsi="GHEA Grapalat"/>
          <w:sz w:val="24"/>
          <w:szCs w:val="24"/>
        </w:rPr>
        <w:t>։</w:t>
      </w:r>
      <w:r w:rsidR="00BB3A42" w:rsidRPr="00BB3A42">
        <w:rPr>
          <w:rFonts w:ascii="GHEA Grapalat" w:hAnsi="GHEA Grapalat"/>
          <w:sz w:val="24"/>
          <w:szCs w:val="24"/>
        </w:rPr>
        <w:t>0</w:t>
      </w:r>
      <w:r w:rsidR="008875BE" w:rsidRPr="004001B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6B29858E"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32F58C20"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110D8510"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EB67DB2"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A00E90F"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1FF9C4A9"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BFA4390"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5AFEBFAE"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w:t>
      </w:r>
      <w:proofErr w:type="spellStart"/>
      <w:r w:rsidR="00CA7C54" w:rsidRPr="00D071E5">
        <w:rPr>
          <w:rFonts w:ascii="GHEA Grapalat" w:hAnsi="GHEA Grapalat"/>
        </w:rPr>
        <w:t>семдесять</w:t>
      </w:r>
      <w:proofErr w:type="spellEnd"/>
      <w:r w:rsidR="00CA7C54" w:rsidRPr="00D071E5">
        <w:rPr>
          <w:rFonts w:ascii="GHEA Grapalat" w:hAnsi="GHEA Grapalat"/>
        </w:rPr>
        <w:t xml:space="preserve">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7A0C6447"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486FF17A"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8FAE90"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w:t>
      </w:r>
      <w:proofErr w:type="spellStart"/>
      <w:r w:rsidR="008875BE" w:rsidRPr="00D071E5">
        <w:rPr>
          <w:rFonts w:ascii="GHEA Grapalat" w:hAnsi="GHEA Grapalat"/>
          <w:i w:val="0"/>
          <w:sz w:val="24"/>
          <w:szCs w:val="24"/>
        </w:rPr>
        <w:t>текущого</w:t>
      </w:r>
      <w:proofErr w:type="spellEnd"/>
      <w:r w:rsidR="008875BE" w:rsidRPr="00D071E5">
        <w:rPr>
          <w:rFonts w:ascii="GHEA Grapalat" w:hAnsi="GHEA Grapalat"/>
          <w:i w:val="0"/>
          <w:sz w:val="24"/>
          <w:szCs w:val="24"/>
        </w:rPr>
        <w:t xml:space="preserve">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68288A99"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765A09F0"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773C2DC7"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5AB51338"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D071E5">
        <w:rPr>
          <w:rFonts w:ascii="GHEA Grapalat" w:hAnsi="GHEA Grapalat"/>
          <w:sz w:val="24"/>
          <w:szCs w:val="24"/>
        </w:rPr>
        <w:t>приглашения</w:t>
      </w:r>
      <w:r w:rsidR="005A3D17" w:rsidRPr="00D071E5">
        <w:rPr>
          <w:rFonts w:ascii="GHEA Grapalat" w:hAnsi="GHEA Grapalat"/>
          <w:sz w:val="24"/>
          <w:szCs w:val="24"/>
        </w:rPr>
        <w:t>.</w:t>
      </w:r>
      <w:r w:rsidRPr="00D071E5">
        <w:rPr>
          <w:rFonts w:ascii="GHEA Grapalat" w:hAnsi="GHEA Grapalat"/>
          <w:sz w:val="24"/>
          <w:szCs w:val="24"/>
        </w:rPr>
        <w:t>При</w:t>
      </w:r>
      <w:proofErr w:type="spellEnd"/>
      <w:r w:rsidRPr="00D071E5">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6FAF22C8"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w:t>
      </w:r>
      <w:r w:rsidRPr="00D071E5">
        <w:rPr>
          <w:rFonts w:ascii="GHEA Grapalat" w:hAnsi="GHEA Grapalat"/>
          <w:sz w:val="24"/>
          <w:szCs w:val="24"/>
        </w:rPr>
        <w:lastRenderedPageBreak/>
        <w:t>представители),</w:t>
      </w:r>
    </w:p>
    <w:p w14:paraId="2CD651E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3510356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49DE66C5"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4197B0A"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109228E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523883A1"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5D1EA389"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B7495C2"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42A22F42"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D071E5">
        <w:rPr>
          <w:rFonts w:ascii="GHEA Grapalat" w:hAnsi="GHEA Grapalat"/>
        </w:rPr>
        <w:lastRenderedPageBreak/>
        <w:t>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62FBD383"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1EE2EF0"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w:t>
      </w:r>
      <w:proofErr w:type="spellStart"/>
      <w:r w:rsidR="00AD2081" w:rsidRPr="00D071E5">
        <w:rPr>
          <w:rFonts w:ascii="GHEA Grapalat" w:hAnsi="GHEA Grapalat" w:cs="Sylfaen"/>
          <w:sz w:val="24"/>
          <w:szCs w:val="24"/>
        </w:rPr>
        <w:t>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Если</w:t>
      </w:r>
      <w:proofErr w:type="spellEnd"/>
      <w:r w:rsidR="003B3E74" w:rsidRPr="00D071E5">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598BB209"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5F39DF0E"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4A2F097B"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098B9505"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4AE0926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245DF62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w:t>
      </w:r>
      <w:r w:rsidR="001E4A24" w:rsidRPr="00D071E5">
        <w:rPr>
          <w:rFonts w:ascii="GHEA Grapalat" w:hAnsi="GHEA Grapalat"/>
          <w:sz w:val="24"/>
          <w:szCs w:val="24"/>
        </w:rPr>
        <w:lastRenderedPageBreak/>
        <w:t>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3B9037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BC7E3FF"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2E8284B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029C9C7"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E2EAF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017997C"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467DEA6"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FD54D69"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15079D73"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w:t>
      </w:r>
      <w:r w:rsidRPr="00D071E5">
        <w:rPr>
          <w:rFonts w:ascii="GHEA Grapalat" w:hAnsi="GHEA Grapalat"/>
        </w:rPr>
        <w:lastRenderedPageBreak/>
        <w:t xml:space="preserve">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602FF242"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A6DB1A2"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D445DA8"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52C9CCA6"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22BCD53F"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14D9CAA"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59800A3C"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0158FE4" w14:textId="77777777" w:rsidR="00B138F3" w:rsidRPr="00D071E5" w:rsidRDefault="00B138F3" w:rsidP="00B46D58">
      <w:pPr>
        <w:widowControl w:val="0"/>
        <w:spacing w:after="160"/>
        <w:jc w:val="center"/>
        <w:rPr>
          <w:rFonts w:ascii="GHEA Grapalat" w:hAnsi="GHEA Grapalat"/>
          <w:b/>
        </w:rPr>
      </w:pPr>
    </w:p>
    <w:p w14:paraId="763DED79"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0CC3E62"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6820027"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44CCE1A"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w:t>
      </w:r>
      <w:r w:rsidRPr="00D071E5">
        <w:rPr>
          <w:rFonts w:ascii="GHEA Grapalat" w:hAnsi="GHEA Grapalat"/>
        </w:rPr>
        <w:lastRenderedPageBreak/>
        <w:t xml:space="preserve">договор включается полное описание товара, представленное в заявке отобранным участником. </w:t>
      </w:r>
    </w:p>
    <w:p w14:paraId="418BB80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2820A743"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7BD7555"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0A4AF601"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8CC39B6"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4DCEE18B"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D071E5">
        <w:rPr>
          <w:rFonts w:ascii="GHEA Grapalat" w:hAnsi="GHEA Grapalat"/>
        </w:rPr>
        <w:t>участника.</w:t>
      </w:r>
      <w:r w:rsidR="001647D2" w:rsidRPr="00D071E5">
        <w:rPr>
          <w:rFonts w:ascii="GHEA Grapalat" w:hAnsi="GHEA Grapalat"/>
        </w:rPr>
        <w:t>Обеспечение</w:t>
      </w:r>
      <w:proofErr w:type="spellEnd"/>
      <w:r w:rsidR="001647D2" w:rsidRPr="00D071E5">
        <w:rPr>
          <w:rFonts w:ascii="GHEA Grapalat" w:hAnsi="GHEA Grapalat"/>
        </w:rPr>
        <w:t xml:space="preserve">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14AF7707"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w:t>
      </w:r>
      <w:proofErr w:type="spellStart"/>
      <w:r w:rsidRPr="00D071E5">
        <w:rPr>
          <w:rFonts w:ascii="GHEA Grapalat" w:hAnsi="GHEA Grapalat" w:cs="Sylfaen"/>
        </w:rPr>
        <w:t>драмов</w:t>
      </w:r>
      <w:proofErr w:type="spellEnd"/>
      <w:r w:rsidRPr="00D071E5">
        <w:rPr>
          <w:rFonts w:ascii="GHEA Grapalat" w:hAnsi="GHEA Grapalat" w:cs="Sylfaen"/>
        </w:rPr>
        <w:t xml:space="preserve">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A75FFBE"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BE0D858"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4BD863E9"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 xml:space="preserve">Обеспечение квалификации в виде банковской гарантии отобранный участник </w:t>
      </w:r>
      <w:r w:rsidRPr="00D071E5">
        <w:rPr>
          <w:rFonts w:ascii="GHEA Grapalat" w:hAnsi="GHEA Grapalat" w:cs="Sylfaen"/>
        </w:rPr>
        <w:lastRenderedPageBreak/>
        <w:t>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477DC779"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F5A4107"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047D7BBE"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5D00E577"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066FDDFA"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CA367D6"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73D33011" w14:textId="77777777" w:rsidR="00704EAA" w:rsidRPr="00D071E5" w:rsidRDefault="00704EAA" w:rsidP="00704EAA">
      <w:pPr>
        <w:rPr>
          <w:rFonts w:ascii="GHEA Grapalat" w:hAnsi="GHEA Grapalat"/>
          <w:color w:val="FF0000"/>
          <w:sz w:val="22"/>
          <w:szCs w:val="22"/>
        </w:rPr>
      </w:pPr>
    </w:p>
    <w:p w14:paraId="07E7E647" w14:textId="77777777"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679ED0F"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E884C49"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7DE385AD"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 xml:space="preserve">Согласно статье 37 Закона, Комиссия объявляет настоящую процедуру </w:t>
      </w:r>
      <w:r w:rsidRPr="00D071E5">
        <w:rPr>
          <w:rFonts w:ascii="GHEA Grapalat" w:hAnsi="GHEA Grapalat"/>
        </w:rPr>
        <w:lastRenderedPageBreak/>
        <w:t>несостоявшейся, если:</w:t>
      </w:r>
    </w:p>
    <w:p w14:paraId="1C8C331D"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49919D5A"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724E59E9"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42DC4624"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177BAEB8"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EEA81F0" w14:textId="77777777" w:rsidR="00C54730" w:rsidRPr="00D071E5" w:rsidRDefault="00C54730" w:rsidP="00C54730">
      <w:pPr>
        <w:jc w:val="center"/>
        <w:rPr>
          <w:rFonts w:ascii="GHEA Grapalat" w:hAnsi="GHEA Grapalat"/>
          <w:b/>
        </w:rPr>
      </w:pPr>
    </w:p>
    <w:p w14:paraId="0587BDC4"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4387B922" w14:textId="77777777" w:rsidR="00C54730" w:rsidRPr="00D071E5" w:rsidRDefault="00C54730" w:rsidP="00C54730">
      <w:pPr>
        <w:jc w:val="center"/>
        <w:rPr>
          <w:rFonts w:ascii="GHEA Grapalat" w:hAnsi="GHEA Grapalat"/>
          <w:b/>
        </w:rPr>
      </w:pPr>
    </w:p>
    <w:p w14:paraId="48D61848"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586E4E35"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1ABB2F1B"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1A0AEF36"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30879A4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5D3636F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03E84D4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01EA17B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0C9D20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02F39D00"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56DAC7B4"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222C369D"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1537F00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1E0082A8"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14A124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04FE2DD5"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2630F083"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3E87AAE8"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Pr="00D071E5">
        <w:rPr>
          <w:rFonts w:ascii="GHEA Grapalat" w:hAnsi="GHEA Grapalat"/>
        </w:rPr>
        <w:t>ул.Мелик-Адамян</w:t>
      </w:r>
      <w:proofErr w:type="spellEnd"/>
      <w:r w:rsidRPr="00D071E5">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0" w:history="1">
        <w:r w:rsidRPr="00D071E5">
          <w:rPr>
            <w:rStyle w:val="a9"/>
            <w:rFonts w:ascii="GHEA Grapalat" w:hAnsi="GHEA Grapalat"/>
          </w:rPr>
          <w:t>secretariat@minfin.am</w:t>
        </w:r>
      </w:hyperlink>
      <w:r w:rsidRPr="00D071E5">
        <w:rPr>
          <w:rFonts w:ascii="GHEA Grapalat" w:hAnsi="GHEA Grapalat"/>
        </w:rPr>
        <w:t xml:space="preserve">. </w:t>
      </w:r>
    </w:p>
    <w:p w14:paraId="75B44D89"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210F7702"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6955537A"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w:t>
      </w:r>
      <w:r w:rsidR="00A677CD" w:rsidRPr="00D071E5">
        <w:rPr>
          <w:rFonts w:ascii="GHEA Grapalat" w:hAnsi="GHEA Grapalat"/>
        </w:rPr>
        <w:lastRenderedPageBreak/>
        <w:t>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097061AA"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375F7147"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389854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2DCC23B5"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0B82A1D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2D87425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3909EFC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4D3FB6A0"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204DE71A"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67A7952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2311E8A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01178007"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xml:space="preserve">. Рассмотрение жалоб осуществляется посредством заседаний. Заседания записываются и вместе с принятым </w:t>
      </w:r>
      <w:r w:rsidR="009639DF" w:rsidRPr="00D071E5">
        <w:rPr>
          <w:rFonts w:ascii="GHEA Grapalat" w:hAnsi="GHEA Grapalat"/>
        </w:rPr>
        <w:lastRenderedPageBreak/>
        <w:t>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7D973DD8"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2E2C753E"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7A9A8E95"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D071E5">
        <w:rPr>
          <w:rFonts w:ascii="GHEA Grapalat" w:hAnsi="GHEA Grapalat"/>
        </w:rPr>
        <w:t>рассматривающего</w:t>
      </w:r>
      <w:proofErr w:type="spellEnd"/>
      <w:r w:rsidR="001A070B" w:rsidRPr="00D071E5">
        <w:rPr>
          <w:rFonts w:ascii="GHEA Grapalat" w:hAnsi="GHEA Grapalat"/>
        </w:rPr>
        <w:t xml:space="preserve"> связанные с закупками жалобы</w:t>
      </w:r>
      <w:r w:rsidRPr="00D071E5">
        <w:rPr>
          <w:rFonts w:ascii="GHEA Grapalat" w:hAnsi="GHEA Grapalat"/>
        </w:rPr>
        <w:t>, вправе требовать в судебном порядке возмещения убытков.</w:t>
      </w:r>
    </w:p>
    <w:p w14:paraId="165CD9C6"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031B4D49"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 xml:space="preserve">обороны и национальной безопасности, необходимо продолжить процесс </w:t>
      </w:r>
      <w:proofErr w:type="spellStart"/>
      <w:r w:rsidRPr="00D071E5">
        <w:rPr>
          <w:rFonts w:ascii="GHEA Grapalat" w:hAnsi="GHEA Grapalat"/>
        </w:rPr>
        <w:t>закупки.</w:t>
      </w:r>
      <w:r w:rsidR="00996C19" w:rsidRPr="00D071E5">
        <w:rPr>
          <w:rFonts w:ascii="GHEA Grapalat" w:hAnsi="GHEA Grapalat"/>
        </w:rPr>
        <w:t>Лицо</w:t>
      </w:r>
      <w:proofErr w:type="spellEnd"/>
      <w:r w:rsidR="00996C19" w:rsidRPr="00D071E5">
        <w:rPr>
          <w:rFonts w:ascii="GHEA Grapalat" w:hAnsi="GHEA Grapalat"/>
        </w:rPr>
        <w:t xml:space="preserve">,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4970A084" w14:textId="77777777" w:rsidR="004373E3" w:rsidRPr="00D071E5" w:rsidRDefault="004373E3" w:rsidP="00B46D58">
      <w:pPr>
        <w:rPr>
          <w:rFonts w:ascii="GHEA Grapalat" w:hAnsi="GHEA Grapalat"/>
          <w:b/>
          <w:lang w:val="hy-AM"/>
        </w:rPr>
      </w:pPr>
    </w:p>
    <w:p w14:paraId="00CACE3D" w14:textId="77777777" w:rsidR="00704EAA" w:rsidRPr="00D071E5" w:rsidRDefault="00704EAA" w:rsidP="00B46D58">
      <w:pPr>
        <w:widowControl w:val="0"/>
        <w:spacing w:after="160"/>
        <w:jc w:val="center"/>
        <w:rPr>
          <w:rFonts w:ascii="GHEA Grapalat" w:hAnsi="GHEA Grapalat"/>
          <w:b/>
        </w:rPr>
      </w:pPr>
    </w:p>
    <w:p w14:paraId="7F569BF3" w14:textId="77777777" w:rsidR="00704EAA" w:rsidRPr="00D071E5" w:rsidRDefault="00704EAA" w:rsidP="00B46D58">
      <w:pPr>
        <w:widowControl w:val="0"/>
        <w:spacing w:after="160"/>
        <w:jc w:val="center"/>
        <w:rPr>
          <w:rFonts w:ascii="GHEA Grapalat" w:hAnsi="GHEA Grapalat"/>
          <w:b/>
        </w:rPr>
      </w:pPr>
    </w:p>
    <w:p w14:paraId="38A9B669" w14:textId="77777777" w:rsidR="00704EAA" w:rsidRPr="00D071E5" w:rsidRDefault="00704EAA" w:rsidP="00B46D58">
      <w:pPr>
        <w:widowControl w:val="0"/>
        <w:spacing w:after="160"/>
        <w:jc w:val="center"/>
        <w:rPr>
          <w:rFonts w:ascii="GHEA Grapalat" w:hAnsi="GHEA Grapalat"/>
          <w:b/>
        </w:rPr>
      </w:pPr>
    </w:p>
    <w:p w14:paraId="61C7A632" w14:textId="77777777" w:rsidR="00704EAA" w:rsidRDefault="00704EAA" w:rsidP="00B46D58">
      <w:pPr>
        <w:widowControl w:val="0"/>
        <w:spacing w:after="160"/>
        <w:jc w:val="center"/>
        <w:rPr>
          <w:rFonts w:ascii="GHEA Grapalat" w:hAnsi="GHEA Grapalat"/>
          <w:b/>
        </w:rPr>
      </w:pPr>
    </w:p>
    <w:p w14:paraId="433FB404" w14:textId="77777777" w:rsidR="00507A3F" w:rsidRDefault="00507A3F" w:rsidP="00B46D58">
      <w:pPr>
        <w:widowControl w:val="0"/>
        <w:spacing w:after="160"/>
        <w:jc w:val="center"/>
        <w:rPr>
          <w:rFonts w:ascii="GHEA Grapalat" w:hAnsi="GHEA Grapalat"/>
          <w:b/>
        </w:rPr>
      </w:pPr>
    </w:p>
    <w:p w14:paraId="7DE9CDD9" w14:textId="77777777" w:rsidR="00507A3F" w:rsidRDefault="00507A3F" w:rsidP="00B46D58">
      <w:pPr>
        <w:widowControl w:val="0"/>
        <w:spacing w:after="160"/>
        <w:jc w:val="center"/>
        <w:rPr>
          <w:rFonts w:ascii="GHEA Grapalat" w:hAnsi="GHEA Grapalat"/>
          <w:b/>
        </w:rPr>
      </w:pPr>
    </w:p>
    <w:p w14:paraId="0D8AFA37" w14:textId="77777777" w:rsidR="00507A3F" w:rsidRDefault="00507A3F" w:rsidP="00B46D58">
      <w:pPr>
        <w:widowControl w:val="0"/>
        <w:spacing w:after="160"/>
        <w:jc w:val="center"/>
        <w:rPr>
          <w:rFonts w:ascii="GHEA Grapalat" w:hAnsi="GHEA Grapalat"/>
          <w:b/>
        </w:rPr>
      </w:pPr>
    </w:p>
    <w:p w14:paraId="27ADD78A" w14:textId="77777777" w:rsidR="00507A3F" w:rsidRDefault="00507A3F" w:rsidP="00B46D58">
      <w:pPr>
        <w:widowControl w:val="0"/>
        <w:spacing w:after="160"/>
        <w:jc w:val="center"/>
        <w:rPr>
          <w:rFonts w:ascii="GHEA Grapalat" w:hAnsi="GHEA Grapalat"/>
          <w:b/>
        </w:rPr>
      </w:pPr>
    </w:p>
    <w:p w14:paraId="53328E84" w14:textId="77777777" w:rsidR="00507A3F" w:rsidRDefault="00507A3F" w:rsidP="00B46D58">
      <w:pPr>
        <w:widowControl w:val="0"/>
        <w:spacing w:after="160"/>
        <w:jc w:val="center"/>
        <w:rPr>
          <w:rFonts w:ascii="GHEA Grapalat" w:hAnsi="GHEA Grapalat"/>
          <w:b/>
        </w:rPr>
      </w:pPr>
    </w:p>
    <w:p w14:paraId="55923F6F" w14:textId="77777777" w:rsidR="00507A3F" w:rsidRPr="00287948" w:rsidRDefault="00507A3F" w:rsidP="00B46D58">
      <w:pPr>
        <w:widowControl w:val="0"/>
        <w:spacing w:after="160"/>
        <w:jc w:val="center"/>
        <w:rPr>
          <w:rFonts w:ascii="GHEA Grapalat" w:hAnsi="GHEA Grapalat"/>
          <w:b/>
        </w:rPr>
      </w:pPr>
    </w:p>
    <w:p w14:paraId="66986B3A" w14:textId="77777777" w:rsidR="00B949E2" w:rsidRPr="00287948" w:rsidRDefault="00B949E2" w:rsidP="00B46D58">
      <w:pPr>
        <w:widowControl w:val="0"/>
        <w:spacing w:after="160"/>
        <w:jc w:val="center"/>
        <w:rPr>
          <w:rFonts w:ascii="GHEA Grapalat" w:hAnsi="GHEA Grapalat"/>
          <w:b/>
        </w:rPr>
      </w:pPr>
    </w:p>
    <w:p w14:paraId="00566B1D" w14:textId="77777777" w:rsidR="00507A3F" w:rsidRPr="00D071E5" w:rsidRDefault="00507A3F" w:rsidP="00B46D58">
      <w:pPr>
        <w:widowControl w:val="0"/>
        <w:spacing w:after="160"/>
        <w:jc w:val="center"/>
        <w:rPr>
          <w:rFonts w:ascii="GHEA Grapalat" w:hAnsi="GHEA Grapalat"/>
          <w:b/>
        </w:rPr>
      </w:pPr>
    </w:p>
    <w:p w14:paraId="0E57DF40"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5C1C5811" w14:textId="77777777" w:rsidR="008842CE" w:rsidRPr="00D071E5" w:rsidRDefault="008842CE" w:rsidP="00B46D58">
      <w:pPr>
        <w:widowControl w:val="0"/>
        <w:spacing w:after="160"/>
        <w:jc w:val="center"/>
        <w:rPr>
          <w:rFonts w:ascii="GHEA Grapalat" w:hAnsi="GHEA Grapalat"/>
          <w:b/>
        </w:rPr>
      </w:pPr>
    </w:p>
    <w:p w14:paraId="466B66C3"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1522A0C" w14:textId="77777777" w:rsidR="00096865" w:rsidRPr="00D071E5" w:rsidRDefault="00096865" w:rsidP="00B46D58">
      <w:pPr>
        <w:widowControl w:val="0"/>
        <w:spacing w:after="160"/>
        <w:jc w:val="center"/>
        <w:rPr>
          <w:rFonts w:ascii="GHEA Grapalat" w:hAnsi="GHEA Grapalat"/>
        </w:rPr>
      </w:pPr>
    </w:p>
    <w:p w14:paraId="6823D4B7"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41A45FD3"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FCF858"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8D027E0"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496A965" w14:textId="77777777" w:rsidR="008F15B9" w:rsidRPr="00D071E5" w:rsidRDefault="008F15B9" w:rsidP="00B46D58">
      <w:pPr>
        <w:widowControl w:val="0"/>
        <w:spacing w:after="160"/>
        <w:jc w:val="center"/>
        <w:rPr>
          <w:rFonts w:ascii="GHEA Grapalat" w:hAnsi="GHEA Grapalat"/>
          <w:b/>
        </w:rPr>
      </w:pPr>
    </w:p>
    <w:p w14:paraId="62ED6C8B"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4969FD1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021E5696"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w:t>
      </w:r>
      <w:proofErr w:type="spellStart"/>
      <w:r w:rsidR="00EB3C28" w:rsidRPr="00D071E5">
        <w:rPr>
          <w:rFonts w:ascii="GHEA Grapalat" w:hAnsi="GHEA Grapalat"/>
        </w:rPr>
        <w:t>объявлени</w:t>
      </w:r>
      <w:proofErr w:type="spellEnd"/>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60EC7110"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w:t>
      </w:r>
      <w:proofErr w:type="spellStart"/>
      <w:r w:rsidRPr="00D071E5">
        <w:rPr>
          <w:rFonts w:ascii="GHEA Grapalat" w:hAnsi="GHEA Grapalat"/>
        </w:rPr>
        <w:t>утвержденн</w:t>
      </w:r>
      <w:proofErr w:type="spellEnd"/>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69BA51F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BE7A22A"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7044DD87"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1CF36DB2"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41C3FDA3"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16E623FE"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 xml:space="preserve">Предложения участника, относящиеся к ним документы вкладываются в конверт, который </w:t>
      </w:r>
      <w:r w:rsidRPr="00D071E5">
        <w:rPr>
          <w:rFonts w:ascii="GHEA Grapalat" w:hAnsi="GHEA Grapalat"/>
        </w:rPr>
        <w:lastRenderedPageBreak/>
        <w:t>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5FF8F95"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8340579"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4EC2AB3A"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1D2FB9B9"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4AF4A60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269240BF"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3CAAFEF"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21CC47C8"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4EA82F9"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3AF5098"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7B38B4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DF39F4D"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6332BC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2282B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4AFCE2F8"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29C2B0B"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C34DE" w14:textId="77777777" w:rsidR="00A30540" w:rsidRPr="00287948" w:rsidRDefault="00A30540" w:rsidP="00B46D58">
      <w:pPr>
        <w:pStyle w:val="norm"/>
        <w:widowControl w:val="0"/>
        <w:spacing w:after="160" w:line="240" w:lineRule="auto"/>
        <w:ind w:firstLine="284"/>
        <w:jc w:val="right"/>
        <w:rPr>
          <w:rFonts w:ascii="GHEA Grapalat" w:hAnsi="GHEA Grapalat"/>
          <w:b/>
          <w:sz w:val="24"/>
          <w:szCs w:val="24"/>
        </w:rPr>
      </w:pPr>
    </w:p>
    <w:p w14:paraId="66F4E364" w14:textId="77777777" w:rsidR="00A84C99" w:rsidRPr="00287948" w:rsidRDefault="00A84C99" w:rsidP="00B46D58">
      <w:pPr>
        <w:pStyle w:val="norm"/>
        <w:widowControl w:val="0"/>
        <w:spacing w:after="160" w:line="240" w:lineRule="auto"/>
        <w:ind w:firstLine="284"/>
        <w:jc w:val="right"/>
        <w:rPr>
          <w:rFonts w:ascii="GHEA Grapalat" w:hAnsi="GHEA Grapalat"/>
          <w:b/>
          <w:sz w:val="24"/>
          <w:szCs w:val="24"/>
        </w:rPr>
      </w:pPr>
    </w:p>
    <w:p w14:paraId="5BC45CC0" w14:textId="77777777" w:rsidR="00A84C99" w:rsidRPr="00287948" w:rsidRDefault="00A84C99" w:rsidP="00B46D58">
      <w:pPr>
        <w:pStyle w:val="norm"/>
        <w:widowControl w:val="0"/>
        <w:spacing w:after="160" w:line="240" w:lineRule="auto"/>
        <w:ind w:firstLine="284"/>
        <w:jc w:val="right"/>
        <w:rPr>
          <w:rFonts w:ascii="GHEA Grapalat" w:hAnsi="GHEA Grapalat"/>
          <w:b/>
          <w:sz w:val="24"/>
          <w:szCs w:val="24"/>
        </w:rPr>
      </w:pPr>
    </w:p>
    <w:p w14:paraId="17272165" w14:textId="77777777" w:rsidR="00A84C99" w:rsidRPr="00287948" w:rsidRDefault="00A84C99" w:rsidP="00B46D58">
      <w:pPr>
        <w:pStyle w:val="norm"/>
        <w:widowControl w:val="0"/>
        <w:spacing w:after="160" w:line="240" w:lineRule="auto"/>
        <w:ind w:firstLine="284"/>
        <w:jc w:val="right"/>
        <w:rPr>
          <w:rFonts w:ascii="GHEA Grapalat" w:hAnsi="GHEA Grapalat"/>
          <w:b/>
          <w:sz w:val="24"/>
          <w:szCs w:val="24"/>
        </w:rPr>
      </w:pPr>
    </w:p>
    <w:p w14:paraId="5338EBE5" w14:textId="77777777" w:rsidR="00A84C99" w:rsidRPr="00287948" w:rsidRDefault="00A84C99" w:rsidP="00B46D58">
      <w:pPr>
        <w:pStyle w:val="norm"/>
        <w:widowControl w:val="0"/>
        <w:spacing w:after="160" w:line="240" w:lineRule="auto"/>
        <w:ind w:firstLine="284"/>
        <w:jc w:val="right"/>
        <w:rPr>
          <w:rFonts w:ascii="GHEA Grapalat" w:hAnsi="GHEA Grapalat"/>
          <w:b/>
          <w:sz w:val="24"/>
          <w:szCs w:val="24"/>
        </w:rPr>
      </w:pPr>
    </w:p>
    <w:p w14:paraId="49BE7F9D" w14:textId="77777777" w:rsidR="00A84C99" w:rsidRPr="00287948" w:rsidRDefault="00A84C99" w:rsidP="00B46D58">
      <w:pPr>
        <w:pStyle w:val="norm"/>
        <w:widowControl w:val="0"/>
        <w:spacing w:after="160" w:line="240" w:lineRule="auto"/>
        <w:ind w:firstLine="284"/>
        <w:jc w:val="right"/>
        <w:rPr>
          <w:rFonts w:ascii="GHEA Grapalat" w:hAnsi="GHEA Grapalat"/>
          <w:b/>
          <w:sz w:val="24"/>
          <w:szCs w:val="24"/>
        </w:rPr>
      </w:pPr>
    </w:p>
    <w:p w14:paraId="2C32988E" w14:textId="77777777" w:rsidR="00704EAA" w:rsidRPr="00FC27B7" w:rsidRDefault="00704EAA" w:rsidP="00571E10">
      <w:pPr>
        <w:pStyle w:val="norm"/>
        <w:widowControl w:val="0"/>
        <w:spacing w:after="160" w:line="240" w:lineRule="auto"/>
        <w:ind w:firstLine="0"/>
        <w:rPr>
          <w:rFonts w:ascii="GHEA Grapalat" w:hAnsi="GHEA Grapalat"/>
          <w:b/>
          <w:sz w:val="24"/>
          <w:szCs w:val="24"/>
        </w:rPr>
      </w:pPr>
    </w:p>
    <w:p w14:paraId="2C13565B"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7CE4A19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A1746F0"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1A094A6B" w14:textId="77777777"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A84C99" w:rsidRPr="00833229">
        <w:rPr>
          <w:rFonts w:ascii="GHEA Grapalat" w:hAnsi="GHEA Grapalat"/>
          <w:bCs/>
          <w:i w:val="0"/>
          <w:iCs/>
          <w:sz w:val="22"/>
          <w:szCs w:val="22"/>
          <w:lang w:val="pt-BR"/>
        </w:rPr>
        <w:t>ԿՄԱ</w:t>
      </w:r>
      <w:r w:rsidR="00A84C99" w:rsidRPr="00833229">
        <w:rPr>
          <w:rFonts w:ascii="GHEA Grapalat" w:hAnsi="GHEA Grapalat"/>
          <w:bCs/>
          <w:i w:val="0"/>
          <w:iCs/>
          <w:sz w:val="22"/>
          <w:szCs w:val="22"/>
          <w:lang w:val="es-ES"/>
        </w:rPr>
        <w:t>2</w:t>
      </w:r>
      <w:r w:rsidR="00A84C99" w:rsidRPr="00833229">
        <w:rPr>
          <w:rFonts w:ascii="GHEA Grapalat" w:hAnsi="GHEA Grapalat"/>
          <w:bCs/>
          <w:i w:val="0"/>
          <w:iCs/>
          <w:sz w:val="22"/>
          <w:szCs w:val="22"/>
          <w:lang w:val="pt-BR"/>
        </w:rPr>
        <w:t>ՀԴ</w:t>
      </w:r>
      <w:r w:rsidR="00A84C99">
        <w:rPr>
          <w:rFonts w:ascii="GHEA Grapalat" w:hAnsi="GHEA Grapalat"/>
          <w:i w:val="0"/>
          <w:lang w:val="af-ZA"/>
        </w:rPr>
        <w:t xml:space="preserve"> -ԳՀԱՊՁԲ-2026/01</w:t>
      </w:r>
    </w:p>
    <w:p w14:paraId="7178AD8E"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3DA713C0"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4DAD8DA2"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161F5460" w14:textId="77777777" w:rsidR="00B2572B" w:rsidRPr="00D071E5" w:rsidRDefault="00B2572B" w:rsidP="00B46D58">
      <w:pPr>
        <w:widowControl w:val="0"/>
        <w:spacing w:after="120"/>
        <w:jc w:val="center"/>
        <w:rPr>
          <w:rFonts w:ascii="GHEA Grapalat" w:hAnsi="GHEA Grapalat"/>
        </w:rPr>
      </w:pPr>
    </w:p>
    <w:p w14:paraId="4AF49628"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2431479D"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119505AA"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1D070401" w14:textId="77777777"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31316B83" w14:textId="77777777" w:rsidR="00374F4A" w:rsidRPr="00541F50" w:rsidRDefault="00541F50" w:rsidP="00541F50">
      <w:pPr>
        <w:pStyle w:val="aa"/>
        <w:widowControl w:val="0"/>
        <w:spacing w:after="160"/>
        <w:ind w:right="-7"/>
        <w:rPr>
          <w:rFonts w:ascii="GHEA Grapalat" w:hAnsi="GHEA Grapalat"/>
        </w:rPr>
      </w:pPr>
      <w:r w:rsidRPr="009848F1">
        <w:rPr>
          <w:rFonts w:ascii="GHEA Grapalat" w:eastAsia="Arial Unicode MS" w:hAnsi="GHEA Grapalat" w:cs="Arial Unicode MS"/>
        </w:rPr>
        <w:t>“</w:t>
      </w:r>
      <w:r w:rsidRPr="004E3755">
        <w:rPr>
          <w:rFonts w:ascii="GHEA Grapalat" w:hAnsi="GHEA Grapalat"/>
          <w:b/>
        </w:rPr>
        <w:t>А</w:t>
      </w:r>
      <w:r w:rsidRPr="00907C28">
        <w:rPr>
          <w:rFonts w:ascii="GHEA Grapalat" w:hAnsi="GHEA Grapalat"/>
          <w:b/>
        </w:rPr>
        <w:t>БОВЯНСКАЯ</w:t>
      </w:r>
      <w:r w:rsidRPr="004E3755">
        <w:rPr>
          <w:rFonts w:ascii="GHEA Grapalat" w:hAnsi="GHEA Grapalat"/>
          <w:b/>
        </w:rPr>
        <w:t xml:space="preserve"> </w:t>
      </w:r>
      <w:r w:rsidRPr="00907C28">
        <w:rPr>
          <w:rFonts w:ascii="GHEA Grapalat" w:hAnsi="GHEA Grapalat"/>
          <w:b/>
        </w:rPr>
        <w:t>ОСНОВНАЯ</w:t>
      </w:r>
      <w:r w:rsidRPr="004E3755">
        <w:rPr>
          <w:rFonts w:ascii="GHEA Grapalat" w:hAnsi="GHEA Grapalat"/>
          <w:b/>
        </w:rPr>
        <w:t xml:space="preserve"> </w:t>
      </w:r>
      <w:r w:rsidRPr="00907C28">
        <w:rPr>
          <w:rFonts w:ascii="GHEA Grapalat" w:hAnsi="GHEA Grapalat"/>
          <w:b/>
        </w:rPr>
        <w:t>ШКОЛА</w:t>
      </w:r>
      <w:r w:rsidRPr="004E3755">
        <w:rPr>
          <w:rFonts w:ascii="GHEA Grapalat" w:hAnsi="GHEA Grapalat"/>
          <w:b/>
        </w:rPr>
        <w:t xml:space="preserve"> </w:t>
      </w:r>
      <w:r w:rsidRPr="00A5288E">
        <w:rPr>
          <w:rFonts w:ascii="GHEA Grapalat" w:hAnsi="GHEA Grapalat"/>
        </w:rPr>
        <w:t>N2</w:t>
      </w:r>
      <w:r w:rsidRPr="009848F1">
        <w:rPr>
          <w:rFonts w:ascii="GHEA Grapalat" w:eastAsia="Arial Unicode MS" w:hAnsi="GHEA Grapalat" w:cs="Arial Unicode MS"/>
        </w:rPr>
        <w:t>”</w:t>
      </w:r>
      <w:r w:rsidRPr="00A5288E">
        <w:rPr>
          <w:rFonts w:ascii="GHEA Grapalat" w:hAnsi="GHEA Grapalat"/>
        </w:rPr>
        <w:t xml:space="preserve"> </w:t>
      </w:r>
      <w:proofErr w:type="spellStart"/>
      <w:r w:rsidRPr="00A5288E">
        <w:rPr>
          <w:rFonts w:ascii="GHEA Grapalat" w:hAnsi="GHEA Grapalat"/>
        </w:rPr>
        <w:t>ГHКО</w:t>
      </w:r>
      <w:r w:rsidR="00374F4A" w:rsidRPr="00507A3F">
        <w:rPr>
          <w:rFonts w:ascii="GHEA Grapalat" w:hAnsi="GHEA Grapalat"/>
          <w:i/>
        </w:rPr>
        <w:t>под</w:t>
      </w:r>
      <w:proofErr w:type="spellEnd"/>
      <w:r w:rsidR="00374F4A" w:rsidRPr="00507A3F">
        <w:rPr>
          <w:rFonts w:ascii="GHEA Grapalat" w:hAnsi="GHEA Grapalat"/>
          <w:i/>
        </w:rPr>
        <w:t xml:space="preserve"> кодом </w:t>
      </w:r>
      <w:r w:rsidR="00A84C99" w:rsidRPr="00833229">
        <w:rPr>
          <w:rFonts w:ascii="GHEA Grapalat" w:hAnsi="GHEA Grapalat"/>
          <w:bCs/>
          <w:iCs/>
          <w:sz w:val="22"/>
          <w:szCs w:val="22"/>
          <w:lang w:val="pt-BR"/>
        </w:rPr>
        <w:t>ԿՄԱ</w:t>
      </w:r>
      <w:r w:rsidR="00A84C99" w:rsidRPr="00833229">
        <w:rPr>
          <w:rFonts w:ascii="GHEA Grapalat" w:hAnsi="GHEA Grapalat"/>
          <w:bCs/>
          <w:iCs/>
          <w:sz w:val="22"/>
          <w:szCs w:val="22"/>
          <w:lang w:val="es-ES"/>
        </w:rPr>
        <w:t>2</w:t>
      </w:r>
      <w:r w:rsidR="00A84C99" w:rsidRPr="00833229">
        <w:rPr>
          <w:rFonts w:ascii="GHEA Grapalat" w:hAnsi="GHEA Grapalat"/>
          <w:bCs/>
          <w:iCs/>
          <w:sz w:val="22"/>
          <w:szCs w:val="22"/>
          <w:lang w:val="pt-BR"/>
        </w:rPr>
        <w:t>ՀԴ</w:t>
      </w:r>
      <w:r w:rsidR="00A84C99">
        <w:rPr>
          <w:rFonts w:ascii="GHEA Grapalat" w:hAnsi="GHEA Grapalat"/>
          <w:i/>
          <w:lang w:val="af-ZA"/>
        </w:rPr>
        <w:t xml:space="preserve"> </w:t>
      </w:r>
      <w:r w:rsidR="00A84C99">
        <w:rPr>
          <w:rFonts w:ascii="GHEA Grapalat" w:hAnsi="GHEA Grapalat"/>
          <w:lang w:val="af-ZA"/>
        </w:rPr>
        <w:t>-ԳՀԱՊՁԲ-2026/01</w:t>
      </w:r>
      <w:r w:rsidR="00476110">
        <w:rPr>
          <w:rFonts w:ascii="GHEA Grapalat" w:hAnsi="GHEA Grapalat"/>
          <w:i/>
        </w:rPr>
        <w:t xml:space="preserve"> </w:t>
      </w:r>
      <w:r w:rsidR="00374F4A" w:rsidRPr="004001BB">
        <w:rPr>
          <w:rFonts w:ascii="GHEA Grapalat" w:hAnsi="GHEA Grapalat"/>
          <w:i/>
        </w:rPr>
        <w:t>наименование заказчика</w:t>
      </w:r>
    </w:p>
    <w:p w14:paraId="4FF64F9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37573263"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734C919"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2F138259"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1A7C6800"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31AE8F68" w14:textId="77777777" w:rsidR="000612B9" w:rsidRPr="00D071E5" w:rsidRDefault="000612B9" w:rsidP="00B46D58">
      <w:pPr>
        <w:jc w:val="both"/>
        <w:rPr>
          <w:rFonts w:ascii="GHEA Grapalat" w:hAnsi="GHEA Grapalat"/>
        </w:rPr>
      </w:pPr>
    </w:p>
    <w:p w14:paraId="10C06698"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402C9894"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09E64AEC" w14:textId="77777777" w:rsidR="000612B9" w:rsidRPr="00D071E5" w:rsidRDefault="000612B9" w:rsidP="00B46D58">
      <w:pPr>
        <w:jc w:val="both"/>
        <w:rPr>
          <w:rFonts w:ascii="GHEA Grapalat" w:hAnsi="GHEA Grapalat"/>
        </w:rPr>
      </w:pPr>
    </w:p>
    <w:p w14:paraId="62D4FB73"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1FBF6211"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0C21E040" w14:textId="77777777" w:rsidR="00B138F3" w:rsidRPr="00D071E5" w:rsidRDefault="00B138F3" w:rsidP="00B46D58">
      <w:pPr>
        <w:jc w:val="both"/>
        <w:rPr>
          <w:rFonts w:ascii="GHEA Grapalat" w:hAnsi="GHEA Grapalat"/>
        </w:rPr>
      </w:pPr>
    </w:p>
    <w:p w14:paraId="0AA4A1F6"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68E6225F"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5FC185B4" w14:textId="77777777" w:rsidR="00B138F3" w:rsidRPr="00D071E5" w:rsidRDefault="00B138F3" w:rsidP="00F96993">
      <w:pPr>
        <w:jc w:val="both"/>
        <w:rPr>
          <w:rFonts w:ascii="GHEA Grapalat" w:hAnsi="GHEA Grapalat"/>
        </w:rPr>
      </w:pPr>
    </w:p>
    <w:p w14:paraId="1E333983"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2E321861"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52DE0725" w14:textId="77777777" w:rsidR="00B16483" w:rsidRPr="00D071E5" w:rsidRDefault="00B16483" w:rsidP="00F96993">
      <w:pPr>
        <w:jc w:val="both"/>
        <w:rPr>
          <w:rFonts w:ascii="GHEA Grapalat" w:hAnsi="GHEA Grapalat"/>
          <w:sz w:val="18"/>
          <w:szCs w:val="18"/>
        </w:rPr>
      </w:pPr>
    </w:p>
    <w:p w14:paraId="2AC5025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62F78CA9"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4DDC0D0E" w14:textId="77777777" w:rsidR="00B16483" w:rsidRPr="00D071E5" w:rsidRDefault="00B16483" w:rsidP="00B16483">
      <w:pPr>
        <w:tabs>
          <w:tab w:val="left" w:pos="7371"/>
        </w:tabs>
        <w:spacing w:after="160"/>
        <w:ind w:left="3544" w:firstLine="3"/>
        <w:jc w:val="both"/>
        <w:rPr>
          <w:rFonts w:ascii="GHEA Grapalat" w:hAnsi="GHEA Grapalat"/>
          <w:sz w:val="16"/>
        </w:rPr>
      </w:pPr>
    </w:p>
    <w:p w14:paraId="0DEDADE0" w14:textId="77777777" w:rsidR="006B3E56" w:rsidRPr="00D071E5" w:rsidRDefault="006B3E56" w:rsidP="00B46D58">
      <w:pPr>
        <w:widowControl w:val="0"/>
        <w:jc w:val="both"/>
        <w:rPr>
          <w:rFonts w:ascii="GHEA Grapalat" w:hAnsi="GHEA Grapalat"/>
        </w:rPr>
      </w:pPr>
      <w:r w:rsidRPr="00D071E5">
        <w:rPr>
          <w:rFonts w:ascii="GHEA Grapalat" w:hAnsi="GHEA Grapalat"/>
        </w:rPr>
        <w:t xml:space="preserve">Настоящим _________________________________объявляет и </w:t>
      </w:r>
      <w:proofErr w:type="spellStart"/>
      <w:r w:rsidRPr="00D071E5">
        <w:rPr>
          <w:rFonts w:ascii="GHEA Grapalat" w:hAnsi="GHEA Grapalat"/>
        </w:rPr>
        <w:t>подтверждает,что</w:t>
      </w:r>
      <w:proofErr w:type="spellEnd"/>
      <w:r w:rsidRPr="00D071E5">
        <w:rPr>
          <w:rFonts w:ascii="GHEA Grapalat" w:hAnsi="GHEA Grapalat"/>
        </w:rPr>
        <w:t>:</w:t>
      </w:r>
    </w:p>
    <w:p w14:paraId="72343167"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5758441D" w14:textId="77777777"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w:t>
      </w:r>
      <w:r w:rsidRPr="004001BB">
        <w:rPr>
          <w:rFonts w:ascii="GHEA Grapalat" w:hAnsi="GHEA Grapalat"/>
          <w:i w:val="0"/>
          <w:sz w:val="24"/>
          <w:szCs w:val="24"/>
        </w:rPr>
        <w:t xml:space="preserve">кодом </w:t>
      </w:r>
      <w:r w:rsidR="00541F50" w:rsidRPr="00833229">
        <w:rPr>
          <w:rFonts w:ascii="GHEA Grapalat" w:hAnsi="GHEA Grapalat"/>
          <w:bCs/>
          <w:i w:val="0"/>
          <w:iCs/>
          <w:sz w:val="22"/>
          <w:szCs w:val="22"/>
          <w:lang w:val="pt-BR"/>
        </w:rPr>
        <w:t>ԿՄԱ</w:t>
      </w:r>
      <w:r w:rsidR="00541F50" w:rsidRPr="00833229">
        <w:rPr>
          <w:rFonts w:ascii="GHEA Grapalat" w:hAnsi="GHEA Grapalat"/>
          <w:bCs/>
          <w:i w:val="0"/>
          <w:iCs/>
          <w:sz w:val="22"/>
          <w:szCs w:val="22"/>
          <w:lang w:val="es-ES"/>
        </w:rPr>
        <w:t>2</w:t>
      </w:r>
      <w:r w:rsidR="00541F50" w:rsidRPr="00833229">
        <w:rPr>
          <w:rFonts w:ascii="GHEA Grapalat" w:hAnsi="GHEA Grapalat"/>
          <w:bCs/>
          <w:i w:val="0"/>
          <w:iCs/>
          <w:sz w:val="22"/>
          <w:szCs w:val="22"/>
          <w:lang w:val="pt-BR"/>
        </w:rPr>
        <w:t>ՀԴ</w:t>
      </w:r>
      <w:r w:rsidR="00541F50">
        <w:rPr>
          <w:rFonts w:ascii="GHEA Grapalat" w:hAnsi="GHEA Grapalat"/>
          <w:i w:val="0"/>
          <w:lang w:val="af-ZA"/>
        </w:rPr>
        <w:t xml:space="preserve"> -ԳՀԱՊՁԲ-2026/01</w:t>
      </w:r>
    </w:p>
    <w:p w14:paraId="7039E493"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7802C5A6" w14:textId="77777777"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lastRenderedPageBreak/>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541F50" w:rsidRPr="00833229">
        <w:rPr>
          <w:rFonts w:ascii="GHEA Grapalat" w:hAnsi="GHEA Grapalat"/>
          <w:bCs/>
          <w:i w:val="0"/>
          <w:iCs/>
          <w:sz w:val="22"/>
          <w:szCs w:val="22"/>
          <w:lang w:val="pt-BR"/>
        </w:rPr>
        <w:t>ԿՄԱ</w:t>
      </w:r>
      <w:r w:rsidR="00541F50" w:rsidRPr="00833229">
        <w:rPr>
          <w:rFonts w:ascii="GHEA Grapalat" w:hAnsi="GHEA Grapalat"/>
          <w:bCs/>
          <w:i w:val="0"/>
          <w:iCs/>
          <w:sz w:val="22"/>
          <w:szCs w:val="22"/>
          <w:lang w:val="es-ES"/>
        </w:rPr>
        <w:t>2</w:t>
      </w:r>
      <w:r w:rsidR="00541F50" w:rsidRPr="00833229">
        <w:rPr>
          <w:rFonts w:ascii="GHEA Grapalat" w:hAnsi="GHEA Grapalat"/>
          <w:bCs/>
          <w:i w:val="0"/>
          <w:iCs/>
          <w:sz w:val="22"/>
          <w:szCs w:val="22"/>
          <w:lang w:val="pt-BR"/>
        </w:rPr>
        <w:t>ՀԴ</w:t>
      </w:r>
      <w:r w:rsidR="00541F50">
        <w:rPr>
          <w:rFonts w:ascii="GHEA Grapalat" w:hAnsi="GHEA Grapalat"/>
          <w:i w:val="0"/>
          <w:lang w:val="af-ZA"/>
        </w:rPr>
        <w:t xml:space="preserve"> -ԳՀԱՊՁԲ-2026/01</w:t>
      </w:r>
    </w:p>
    <w:p w14:paraId="1D656106"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5547F66D"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 xml:space="preserve">не допускал и (или) не допустит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w:t>
      </w:r>
    </w:p>
    <w:p w14:paraId="44C585DE"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68AD806B"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632482DA"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0ABCDA50"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0A0FDEDF"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1DE5C025"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12090896"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7F9B1E5B"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6C3DC6EA"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7CE88E4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00A73880"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2A2F3FF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71B5F32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5528D03B"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904F9F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EF6556A"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7B37B7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392E35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55924178"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9C94DCA"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AB9F68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2B328E94"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D9483D4"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0109274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6E6702F"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16AA1E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2D0F04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049FC9B0"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57339292" w14:textId="77777777" w:rsidR="006B3E56" w:rsidRPr="00D071E5" w:rsidRDefault="006B3E56" w:rsidP="00B46D58">
      <w:pPr>
        <w:jc w:val="both"/>
        <w:rPr>
          <w:rFonts w:ascii="GHEA Grapalat" w:hAnsi="GHEA Grapalat"/>
        </w:rPr>
      </w:pPr>
    </w:p>
    <w:p w14:paraId="708AE073" w14:textId="77777777" w:rsidR="00923711" w:rsidRPr="00D071E5" w:rsidRDefault="00923711">
      <w:pPr>
        <w:rPr>
          <w:rFonts w:ascii="GHEA Grapalat" w:hAnsi="GHEA Grapalat"/>
        </w:rPr>
      </w:pPr>
      <w:r w:rsidRPr="00D071E5">
        <w:rPr>
          <w:rFonts w:ascii="GHEA Grapalat" w:hAnsi="GHEA Grapalat"/>
        </w:rPr>
        <w:br w:type="page"/>
      </w:r>
    </w:p>
    <w:p w14:paraId="1AD19949"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75F24295"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69F14FC1"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698D823E"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74CA6A46"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145BF2E6"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26821196" w14:textId="77777777" w:rsidR="006B3E56" w:rsidRPr="00D071E5" w:rsidRDefault="006B3E56" w:rsidP="00B46D58">
      <w:pPr>
        <w:tabs>
          <w:tab w:val="left" w:pos="7371"/>
        </w:tabs>
        <w:spacing w:after="160"/>
        <w:ind w:left="3544" w:firstLine="3"/>
        <w:jc w:val="both"/>
        <w:rPr>
          <w:rFonts w:ascii="GHEA Grapalat" w:hAnsi="GHEA Grapalat"/>
          <w:sz w:val="16"/>
        </w:rPr>
      </w:pPr>
    </w:p>
    <w:p w14:paraId="66E96B86" w14:textId="77777777" w:rsidR="006B3E56" w:rsidRPr="00D071E5" w:rsidRDefault="006B3E56" w:rsidP="00B46D58">
      <w:pPr>
        <w:tabs>
          <w:tab w:val="left" w:pos="7371"/>
        </w:tabs>
        <w:spacing w:after="160"/>
        <w:ind w:left="3544" w:firstLine="3"/>
        <w:jc w:val="both"/>
        <w:rPr>
          <w:rFonts w:ascii="GHEA Grapalat" w:hAnsi="GHEA Grapalat"/>
          <w:sz w:val="16"/>
        </w:rPr>
      </w:pPr>
    </w:p>
    <w:p w14:paraId="23CEF130"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55077B6E"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1B16FF42"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5C4B47B7"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4F0B0EEC" w14:textId="77777777" w:rsidR="00123294" w:rsidRPr="00D071E5" w:rsidRDefault="00123294" w:rsidP="00B46D58">
      <w:pPr>
        <w:rPr>
          <w:rFonts w:ascii="GHEA Grapalat" w:hAnsi="GHEA Grapalat"/>
          <w:b/>
        </w:rPr>
      </w:pPr>
      <w:r w:rsidRPr="00D071E5">
        <w:rPr>
          <w:rFonts w:ascii="GHEA Grapalat" w:hAnsi="GHEA Grapalat"/>
          <w:b/>
        </w:rPr>
        <w:br w:type="page"/>
      </w:r>
    </w:p>
    <w:p w14:paraId="76484C99" w14:textId="77777777" w:rsidR="00B048B2" w:rsidRPr="00D071E5" w:rsidRDefault="00B048B2" w:rsidP="00B46D58">
      <w:pPr>
        <w:rPr>
          <w:rFonts w:ascii="GHEA Grapalat" w:hAnsi="GHEA Grapalat"/>
          <w:b/>
        </w:rPr>
      </w:pPr>
    </w:p>
    <w:p w14:paraId="4EAF73C1"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3BF89BCA" w14:textId="77777777" w:rsidR="009B3641" w:rsidRPr="004001BB" w:rsidRDefault="00D043C1" w:rsidP="009B3641">
      <w:pPr>
        <w:pStyle w:val="a3"/>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541F50" w:rsidRPr="00541F50">
        <w:rPr>
          <w:rFonts w:ascii="GHEA Grapalat" w:hAnsi="GHEA Grapalat"/>
          <w:bCs/>
          <w:i w:val="0"/>
          <w:iCs/>
          <w:sz w:val="24"/>
          <w:szCs w:val="24"/>
          <w:lang w:val="pt-BR"/>
        </w:rPr>
        <w:t>ԿՄԱ</w:t>
      </w:r>
      <w:r w:rsidR="00541F50" w:rsidRPr="00541F50">
        <w:rPr>
          <w:rFonts w:ascii="GHEA Grapalat" w:hAnsi="GHEA Grapalat"/>
          <w:bCs/>
          <w:i w:val="0"/>
          <w:iCs/>
          <w:sz w:val="24"/>
          <w:szCs w:val="24"/>
          <w:lang w:val="es-ES"/>
        </w:rPr>
        <w:t>2</w:t>
      </w:r>
      <w:r w:rsidR="00541F50" w:rsidRPr="00541F50">
        <w:rPr>
          <w:rFonts w:ascii="GHEA Grapalat" w:hAnsi="GHEA Grapalat"/>
          <w:bCs/>
          <w:i w:val="0"/>
          <w:iCs/>
          <w:sz w:val="24"/>
          <w:szCs w:val="24"/>
          <w:lang w:val="pt-BR"/>
        </w:rPr>
        <w:t>ՀԴ</w:t>
      </w:r>
      <w:r w:rsidR="00541F50" w:rsidRPr="00541F50">
        <w:rPr>
          <w:rFonts w:ascii="GHEA Grapalat" w:hAnsi="GHEA Grapalat"/>
          <w:i w:val="0"/>
          <w:sz w:val="24"/>
          <w:szCs w:val="24"/>
          <w:lang w:val="af-ZA"/>
        </w:rPr>
        <w:t xml:space="preserve"> -ԳՀԱՊՁԲ-2026/01</w:t>
      </w:r>
    </w:p>
    <w:p w14:paraId="4B7D64B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248D42CE"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5A48A483"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FDC20F7"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2AE9625F" w14:textId="77777777"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566FAAA8"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14F2C833" w14:textId="77777777"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541F50" w:rsidRPr="00541F50">
        <w:rPr>
          <w:rFonts w:ascii="GHEA Grapalat" w:hAnsi="GHEA Grapalat"/>
          <w:bCs/>
          <w:i w:val="0"/>
          <w:iCs/>
          <w:sz w:val="24"/>
          <w:szCs w:val="24"/>
          <w:lang w:val="pt-BR"/>
        </w:rPr>
        <w:t>ԿՄԱ</w:t>
      </w:r>
      <w:r w:rsidR="00541F50" w:rsidRPr="00541F50">
        <w:rPr>
          <w:rFonts w:ascii="GHEA Grapalat" w:hAnsi="GHEA Grapalat"/>
          <w:bCs/>
          <w:i w:val="0"/>
          <w:iCs/>
          <w:sz w:val="24"/>
          <w:szCs w:val="24"/>
          <w:lang w:val="es-ES"/>
        </w:rPr>
        <w:t>2</w:t>
      </w:r>
      <w:r w:rsidR="00541F50" w:rsidRPr="00541F50">
        <w:rPr>
          <w:rFonts w:ascii="GHEA Grapalat" w:hAnsi="GHEA Grapalat"/>
          <w:bCs/>
          <w:i w:val="0"/>
          <w:iCs/>
          <w:sz w:val="24"/>
          <w:szCs w:val="24"/>
          <w:lang w:val="pt-BR"/>
        </w:rPr>
        <w:t>ՀԴ</w:t>
      </w:r>
      <w:r w:rsidR="00541F50" w:rsidRPr="00541F50">
        <w:rPr>
          <w:rFonts w:ascii="GHEA Grapalat" w:hAnsi="GHEA Grapalat"/>
          <w:i w:val="0"/>
          <w:sz w:val="24"/>
          <w:szCs w:val="24"/>
          <w:lang w:val="af-ZA"/>
        </w:rPr>
        <w:t xml:space="preserve"> -ԳՀԱՊՁԲ-2026/01</w:t>
      </w:r>
    </w:p>
    <w:p w14:paraId="40F705D9"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289D554C" w14:textId="77777777" w:rsidTr="00FF3F2A">
        <w:tc>
          <w:tcPr>
            <w:tcW w:w="1042" w:type="dxa"/>
            <w:vMerge w:val="restart"/>
            <w:vAlign w:val="center"/>
          </w:tcPr>
          <w:p w14:paraId="5FA82DF2" w14:textId="77777777" w:rsidR="00EE1022" w:rsidRPr="00D071E5" w:rsidRDefault="00EE1022" w:rsidP="00FF3F2A">
            <w:pPr>
              <w:widowControl w:val="0"/>
              <w:jc w:val="center"/>
              <w:rPr>
                <w:rFonts w:ascii="GHEA Grapalat" w:hAnsi="GHEA Grapalat"/>
                <w:b/>
                <w:sz w:val="20"/>
                <w:szCs w:val="20"/>
              </w:rPr>
            </w:pPr>
          </w:p>
          <w:p w14:paraId="51F78E21"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21147370"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203D3C58" w14:textId="77777777" w:rsidTr="000811C1">
        <w:trPr>
          <w:trHeight w:val="696"/>
        </w:trPr>
        <w:tc>
          <w:tcPr>
            <w:tcW w:w="1042" w:type="dxa"/>
            <w:vMerge/>
            <w:vAlign w:val="center"/>
          </w:tcPr>
          <w:p w14:paraId="36DE14A2"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0CA6465"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6F7A2C7D"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3D09A149"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357D45D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1EDE8AF"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3F043A4C"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A61CF52" w14:textId="77777777" w:rsidTr="00FF3F2A">
        <w:tc>
          <w:tcPr>
            <w:tcW w:w="1042" w:type="dxa"/>
          </w:tcPr>
          <w:p w14:paraId="6840C16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17495B0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436BD23"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7302E97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1C45154"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7370D329"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42F4FAAC" w14:textId="77777777" w:rsidTr="00FF3F2A">
        <w:tc>
          <w:tcPr>
            <w:tcW w:w="1042" w:type="dxa"/>
          </w:tcPr>
          <w:p w14:paraId="255B4758"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39CCCA8B"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00830C98"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3E86CB6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4352FD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177A1E9C"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27AB06DB" w14:textId="77777777" w:rsidTr="00FF3F2A">
        <w:tc>
          <w:tcPr>
            <w:tcW w:w="1042" w:type="dxa"/>
          </w:tcPr>
          <w:p w14:paraId="4B417492"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2921E7F2"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4CBFFC4"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711FB54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687B4687"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5C4D971C"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6732D8CC" w14:textId="77777777" w:rsidR="00D043C1" w:rsidRPr="00D071E5" w:rsidRDefault="00D043C1" w:rsidP="00D043C1">
      <w:pPr>
        <w:widowControl w:val="0"/>
        <w:tabs>
          <w:tab w:val="left" w:pos="6804"/>
        </w:tabs>
        <w:jc w:val="center"/>
        <w:rPr>
          <w:rFonts w:ascii="GHEA Grapalat" w:hAnsi="GHEA Grapalat"/>
          <w:lang w:val="en-US"/>
        </w:rPr>
      </w:pPr>
    </w:p>
    <w:p w14:paraId="24B3F0C3"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26283CD6"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70B2A8F8" w14:textId="77777777" w:rsidR="00D043C1" w:rsidRPr="00D071E5" w:rsidRDefault="00D043C1" w:rsidP="00D043C1">
      <w:pPr>
        <w:widowControl w:val="0"/>
        <w:spacing w:after="160"/>
        <w:jc w:val="right"/>
        <w:rPr>
          <w:rFonts w:ascii="GHEA Grapalat" w:hAnsi="GHEA Grapalat"/>
        </w:rPr>
      </w:pPr>
    </w:p>
    <w:p w14:paraId="11091A06"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25380942" w14:textId="77777777" w:rsidR="00D043C1" w:rsidRPr="00D071E5" w:rsidRDefault="00D043C1" w:rsidP="00D043C1">
      <w:pPr>
        <w:rPr>
          <w:rFonts w:ascii="GHEA Grapalat" w:hAnsi="GHEA Grapalat"/>
        </w:rPr>
      </w:pPr>
      <w:r w:rsidRPr="00D071E5">
        <w:rPr>
          <w:rFonts w:ascii="GHEA Grapalat" w:hAnsi="GHEA Grapalat"/>
        </w:rPr>
        <w:br w:type="page"/>
      </w:r>
    </w:p>
    <w:p w14:paraId="71C801D7"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20FB7F48" w14:textId="77777777"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w:t>
      </w:r>
      <w:r w:rsidRPr="004001BB">
        <w:rPr>
          <w:rFonts w:ascii="GHEA Grapalat" w:hAnsi="GHEA Grapalat"/>
          <w:i w:val="0"/>
          <w:sz w:val="24"/>
          <w:szCs w:val="24"/>
        </w:rPr>
        <w:t xml:space="preserve">кодом </w:t>
      </w:r>
      <w:r w:rsidR="00541F50" w:rsidRPr="00541F50">
        <w:rPr>
          <w:rFonts w:ascii="GHEA Grapalat" w:hAnsi="GHEA Grapalat"/>
          <w:bCs/>
          <w:i w:val="0"/>
          <w:iCs/>
          <w:sz w:val="24"/>
          <w:szCs w:val="24"/>
          <w:lang w:val="pt-BR"/>
        </w:rPr>
        <w:t>ԿՄԱ</w:t>
      </w:r>
      <w:r w:rsidR="00541F50" w:rsidRPr="00541F50">
        <w:rPr>
          <w:rFonts w:ascii="GHEA Grapalat" w:hAnsi="GHEA Grapalat"/>
          <w:bCs/>
          <w:i w:val="0"/>
          <w:iCs/>
          <w:sz w:val="24"/>
          <w:szCs w:val="24"/>
          <w:lang w:val="es-ES"/>
        </w:rPr>
        <w:t>2</w:t>
      </w:r>
      <w:r w:rsidR="00541F50" w:rsidRPr="00541F50">
        <w:rPr>
          <w:rFonts w:ascii="GHEA Grapalat" w:hAnsi="GHEA Grapalat"/>
          <w:bCs/>
          <w:i w:val="0"/>
          <w:iCs/>
          <w:sz w:val="24"/>
          <w:szCs w:val="24"/>
          <w:lang w:val="pt-BR"/>
        </w:rPr>
        <w:t>ՀԴ</w:t>
      </w:r>
      <w:r w:rsidR="00541F50" w:rsidRPr="00541F50">
        <w:rPr>
          <w:rFonts w:ascii="GHEA Grapalat" w:hAnsi="GHEA Grapalat"/>
          <w:i w:val="0"/>
          <w:sz w:val="24"/>
          <w:szCs w:val="24"/>
          <w:lang w:val="af-ZA"/>
        </w:rPr>
        <w:t xml:space="preserve"> -ԳՀԱՊՁԲ-2026/01</w:t>
      </w:r>
    </w:p>
    <w:p w14:paraId="6B4EAF77" w14:textId="77777777" w:rsidR="00B2572B" w:rsidRPr="00D071E5" w:rsidRDefault="00B2572B" w:rsidP="009B3641">
      <w:pPr>
        <w:pStyle w:val="31"/>
        <w:widowControl w:val="0"/>
        <w:spacing w:after="160" w:line="240" w:lineRule="auto"/>
        <w:jc w:val="right"/>
        <w:rPr>
          <w:rFonts w:ascii="GHEA Grapalat" w:hAnsi="GHEA Grapalat"/>
          <w:lang w:val="af-ZA"/>
        </w:rPr>
      </w:pPr>
    </w:p>
    <w:p w14:paraId="44AE5EEB"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707C2C6B" w14:textId="77777777" w:rsidR="00B2572B" w:rsidRPr="00D071E5" w:rsidRDefault="00B2572B" w:rsidP="00B46D58">
      <w:pPr>
        <w:widowControl w:val="0"/>
        <w:spacing w:after="120"/>
        <w:ind w:firstLine="567"/>
        <w:jc w:val="center"/>
        <w:rPr>
          <w:rFonts w:ascii="GHEA Grapalat" w:hAnsi="GHEA Grapalat"/>
        </w:rPr>
      </w:pPr>
    </w:p>
    <w:p w14:paraId="66C0F6E9" w14:textId="77777777"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w:t>
      </w:r>
      <w:r w:rsidRPr="004001BB">
        <w:rPr>
          <w:rFonts w:ascii="GHEA Grapalat" w:hAnsi="GHEA Grapalat"/>
          <w:i w:val="0"/>
          <w:sz w:val="24"/>
          <w:szCs w:val="24"/>
        </w:rPr>
        <w:t xml:space="preserve">кодом </w:t>
      </w:r>
      <w:r w:rsidR="00541F50" w:rsidRPr="00541F50">
        <w:rPr>
          <w:rFonts w:ascii="GHEA Grapalat" w:hAnsi="GHEA Grapalat"/>
          <w:bCs/>
          <w:i w:val="0"/>
          <w:iCs/>
          <w:sz w:val="24"/>
          <w:szCs w:val="24"/>
          <w:lang w:val="pt-BR"/>
        </w:rPr>
        <w:t>ԿՄԱ</w:t>
      </w:r>
      <w:r w:rsidR="00541F50" w:rsidRPr="00541F50">
        <w:rPr>
          <w:rFonts w:ascii="GHEA Grapalat" w:hAnsi="GHEA Grapalat"/>
          <w:bCs/>
          <w:i w:val="0"/>
          <w:iCs/>
          <w:sz w:val="24"/>
          <w:szCs w:val="24"/>
          <w:lang w:val="es-ES"/>
        </w:rPr>
        <w:t>2</w:t>
      </w:r>
      <w:r w:rsidR="00541F50" w:rsidRPr="00541F50">
        <w:rPr>
          <w:rFonts w:ascii="GHEA Grapalat" w:hAnsi="GHEA Grapalat"/>
          <w:bCs/>
          <w:i w:val="0"/>
          <w:iCs/>
          <w:sz w:val="24"/>
          <w:szCs w:val="24"/>
          <w:lang w:val="pt-BR"/>
        </w:rPr>
        <w:t>ՀԴ</w:t>
      </w:r>
      <w:r w:rsidR="00541F50" w:rsidRPr="00541F50">
        <w:rPr>
          <w:rFonts w:ascii="GHEA Grapalat" w:hAnsi="GHEA Grapalat"/>
          <w:i w:val="0"/>
          <w:sz w:val="24"/>
          <w:szCs w:val="24"/>
          <w:lang w:val="af-ZA"/>
        </w:rPr>
        <w:t xml:space="preserve"> -ԳՀԱՊՁԲ-2026/01</w:t>
      </w:r>
    </w:p>
    <w:p w14:paraId="13CD342B"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2572233"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23C7CA6F"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42ADB7E0"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10E7BD84"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1D73E505"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2259FB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786D4ACE"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13DBAF6F"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6DE603C6"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C2BA397"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212F979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39D8785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08D89AE"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7F45EA25"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55E3A9C"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AFB3B5B"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320CCE2"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C609DC5"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19153BA"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2314B67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8349D01"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5780A1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86002"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F8216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25CC1F" w14:textId="77777777" w:rsidR="0009191C" w:rsidRPr="00D071E5" w:rsidRDefault="0009191C" w:rsidP="00B46D58">
            <w:pPr>
              <w:widowControl w:val="0"/>
              <w:jc w:val="center"/>
              <w:rPr>
                <w:rFonts w:ascii="GHEA Grapalat" w:hAnsi="GHEA Grapalat"/>
                <w:sz w:val="20"/>
                <w:szCs w:val="20"/>
              </w:rPr>
            </w:pPr>
          </w:p>
        </w:tc>
      </w:tr>
      <w:tr w:rsidR="0009191C" w:rsidRPr="00D071E5" w14:paraId="268BE692"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CA836E9"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0C4F8062"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0FCED4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273659"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5CDCB6" w14:textId="77777777" w:rsidR="0009191C" w:rsidRPr="00D071E5" w:rsidRDefault="0009191C" w:rsidP="00B46D58">
            <w:pPr>
              <w:widowControl w:val="0"/>
              <w:rPr>
                <w:rFonts w:ascii="GHEA Grapalat" w:hAnsi="GHEA Grapalat"/>
                <w:sz w:val="20"/>
                <w:szCs w:val="20"/>
              </w:rPr>
            </w:pPr>
          </w:p>
        </w:tc>
      </w:tr>
      <w:tr w:rsidR="0009191C" w:rsidRPr="00D071E5" w14:paraId="420DB62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19283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02869CC"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6F8A3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15D796"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FC8882" w14:textId="77777777" w:rsidR="0009191C" w:rsidRPr="00D071E5" w:rsidRDefault="0009191C" w:rsidP="00B46D58">
            <w:pPr>
              <w:widowControl w:val="0"/>
              <w:jc w:val="center"/>
              <w:rPr>
                <w:rFonts w:ascii="GHEA Grapalat" w:hAnsi="GHEA Grapalat"/>
                <w:sz w:val="20"/>
                <w:szCs w:val="20"/>
              </w:rPr>
            </w:pPr>
          </w:p>
        </w:tc>
      </w:tr>
      <w:tr w:rsidR="0009191C" w:rsidRPr="00D071E5" w14:paraId="532840D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31292B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A947E4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DBD6247"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701AA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BA6E59" w14:textId="77777777" w:rsidR="0009191C" w:rsidRPr="00D071E5" w:rsidRDefault="0009191C" w:rsidP="00B46D58">
            <w:pPr>
              <w:widowControl w:val="0"/>
              <w:jc w:val="center"/>
              <w:rPr>
                <w:rFonts w:ascii="GHEA Grapalat" w:hAnsi="GHEA Grapalat"/>
                <w:sz w:val="20"/>
                <w:szCs w:val="20"/>
              </w:rPr>
            </w:pPr>
          </w:p>
        </w:tc>
      </w:tr>
      <w:tr w:rsidR="0009191C" w:rsidRPr="00D071E5" w14:paraId="777C9966"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4C899E"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548427E"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702BE2A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A2ABF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ACA682" w14:textId="77777777" w:rsidR="0009191C" w:rsidRPr="00D071E5" w:rsidRDefault="0009191C" w:rsidP="00B46D58">
            <w:pPr>
              <w:widowControl w:val="0"/>
              <w:jc w:val="center"/>
              <w:rPr>
                <w:rFonts w:ascii="GHEA Grapalat" w:hAnsi="GHEA Grapalat"/>
                <w:sz w:val="20"/>
                <w:szCs w:val="20"/>
              </w:rPr>
            </w:pPr>
          </w:p>
        </w:tc>
      </w:tr>
    </w:tbl>
    <w:p w14:paraId="0215C58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1847C667"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149328A7" w14:textId="77777777" w:rsidR="00DC619D" w:rsidRPr="00D071E5" w:rsidRDefault="00DC619D" w:rsidP="00B46D58">
      <w:pPr>
        <w:widowControl w:val="0"/>
        <w:spacing w:after="160"/>
        <w:jc w:val="both"/>
        <w:rPr>
          <w:rFonts w:ascii="GHEA Grapalat" w:hAnsi="GHEA Grapalat"/>
          <w:lang w:val="es-ES"/>
        </w:rPr>
      </w:pPr>
    </w:p>
    <w:p w14:paraId="6C8B40DE"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35447950" w14:textId="77777777" w:rsidR="00B4502F" w:rsidRPr="00D071E5" w:rsidRDefault="00B4502F" w:rsidP="00853DFC">
      <w:pPr>
        <w:rPr>
          <w:rFonts w:ascii="GHEA Grapalat" w:hAnsi="GHEA Grapalat"/>
          <w:b/>
        </w:rPr>
      </w:pPr>
    </w:p>
    <w:p w14:paraId="1EEEC4DC" w14:textId="77777777" w:rsidR="00853DFC" w:rsidRPr="00D071E5" w:rsidRDefault="00853DFC" w:rsidP="00853DFC">
      <w:pPr>
        <w:rPr>
          <w:rFonts w:ascii="GHEA Grapalat" w:hAnsi="GHEA Grapalat"/>
          <w:b/>
        </w:rPr>
      </w:pPr>
    </w:p>
    <w:p w14:paraId="4902FABF" w14:textId="77777777" w:rsidR="00853DFC" w:rsidRPr="00D071E5" w:rsidRDefault="00853DFC" w:rsidP="00853DFC">
      <w:pPr>
        <w:rPr>
          <w:rFonts w:ascii="GHEA Grapalat" w:hAnsi="GHEA Grapalat"/>
          <w:b/>
        </w:rPr>
      </w:pPr>
    </w:p>
    <w:p w14:paraId="125A4E87" w14:textId="77777777" w:rsidR="00853DFC" w:rsidRPr="00D071E5" w:rsidRDefault="00853DFC" w:rsidP="00853DFC">
      <w:pPr>
        <w:rPr>
          <w:rFonts w:ascii="GHEA Grapalat" w:hAnsi="GHEA Grapalat"/>
          <w:b/>
        </w:rPr>
      </w:pPr>
    </w:p>
    <w:p w14:paraId="2D833C0E" w14:textId="77777777" w:rsidR="00853DFC" w:rsidRPr="00D071E5" w:rsidRDefault="00853DFC" w:rsidP="00853DFC">
      <w:pPr>
        <w:rPr>
          <w:rFonts w:ascii="GHEA Grapalat" w:hAnsi="GHEA Grapalat"/>
          <w:b/>
        </w:rPr>
      </w:pPr>
    </w:p>
    <w:p w14:paraId="1EA3A29B" w14:textId="77777777" w:rsidR="009B3641" w:rsidRPr="00D071E5" w:rsidRDefault="009B3641" w:rsidP="00853DFC">
      <w:pPr>
        <w:rPr>
          <w:rFonts w:ascii="GHEA Grapalat" w:hAnsi="GHEA Grapalat"/>
          <w:b/>
        </w:rPr>
      </w:pPr>
    </w:p>
    <w:p w14:paraId="06A1CCA9" w14:textId="77777777" w:rsidR="009B3641" w:rsidRPr="00D071E5" w:rsidRDefault="009B3641" w:rsidP="00853DFC">
      <w:pPr>
        <w:rPr>
          <w:rFonts w:ascii="GHEA Grapalat" w:hAnsi="GHEA Grapalat"/>
          <w:b/>
        </w:rPr>
      </w:pPr>
    </w:p>
    <w:p w14:paraId="0835134A" w14:textId="77777777" w:rsidR="009B3641" w:rsidRPr="00D071E5" w:rsidRDefault="009B3641" w:rsidP="00853DFC">
      <w:pPr>
        <w:rPr>
          <w:rFonts w:ascii="GHEA Grapalat" w:hAnsi="GHEA Grapalat"/>
          <w:b/>
        </w:rPr>
      </w:pPr>
    </w:p>
    <w:p w14:paraId="7731B195" w14:textId="77777777" w:rsidR="009B3641" w:rsidRPr="00D071E5" w:rsidRDefault="009B3641" w:rsidP="00853DFC">
      <w:pPr>
        <w:rPr>
          <w:rFonts w:ascii="GHEA Grapalat" w:hAnsi="GHEA Grapalat"/>
          <w:b/>
        </w:rPr>
      </w:pPr>
    </w:p>
    <w:p w14:paraId="487687B5" w14:textId="77777777" w:rsidR="00853DFC" w:rsidRPr="004001BB" w:rsidRDefault="00853DFC" w:rsidP="00853DFC">
      <w:pPr>
        <w:rPr>
          <w:rFonts w:ascii="GHEA Grapalat" w:eastAsiaTheme="minorHAnsi" w:hAnsi="GHEA Grapalat" w:cstheme="minorBidi"/>
        </w:rPr>
      </w:pPr>
    </w:p>
    <w:p w14:paraId="0640F7DC" w14:textId="77777777" w:rsidR="003E31E5" w:rsidRPr="004001BB" w:rsidRDefault="003E31E5" w:rsidP="003E31E5">
      <w:pPr>
        <w:widowControl w:val="0"/>
        <w:spacing w:after="160"/>
        <w:ind w:firstLine="567"/>
        <w:jc w:val="right"/>
        <w:rPr>
          <w:rFonts w:ascii="GHEA Grapalat" w:eastAsiaTheme="minorHAnsi" w:hAnsi="GHEA Grapalat" w:cstheme="minorBidi"/>
        </w:rPr>
      </w:pPr>
      <w:r w:rsidRPr="004001BB">
        <w:rPr>
          <w:rFonts w:ascii="GHEA Grapalat" w:eastAsiaTheme="minorHAnsi" w:hAnsi="GHEA Grapalat" w:cstheme="minorBidi"/>
        </w:rPr>
        <w:lastRenderedPageBreak/>
        <w:t>Приложение № 4</w:t>
      </w:r>
      <w:r w:rsidR="005D6FB8" w:rsidRPr="004001BB">
        <w:rPr>
          <w:rFonts w:ascii="GHEA Grapalat" w:eastAsiaTheme="minorHAnsi" w:hAnsi="GHEA Grapalat" w:cstheme="minorBidi"/>
        </w:rPr>
        <w:t>.</w:t>
      </w:r>
      <w:r w:rsidRPr="004001BB">
        <w:rPr>
          <w:rFonts w:ascii="GHEA Grapalat" w:eastAsiaTheme="minorHAnsi" w:hAnsi="GHEA Grapalat" w:cstheme="minorBidi"/>
        </w:rPr>
        <w:t>1</w:t>
      </w:r>
    </w:p>
    <w:p w14:paraId="057162E1" w14:textId="77777777" w:rsidR="009B3641" w:rsidRPr="004001BB" w:rsidRDefault="003E31E5" w:rsidP="009B3641">
      <w:pPr>
        <w:pStyle w:val="a3"/>
        <w:spacing w:line="240" w:lineRule="auto"/>
        <w:jc w:val="right"/>
        <w:rPr>
          <w:rFonts w:ascii="GHEA Grapalat" w:eastAsiaTheme="minorHAnsi" w:hAnsi="GHEA Grapalat" w:cstheme="minorBidi"/>
          <w:i w:val="0"/>
          <w:sz w:val="24"/>
          <w:szCs w:val="24"/>
        </w:rPr>
      </w:pPr>
      <w:r w:rsidRPr="004001BB">
        <w:rPr>
          <w:rFonts w:ascii="GHEA Grapalat" w:eastAsiaTheme="minorHAnsi" w:hAnsi="GHEA Grapalat" w:cstheme="minorBidi"/>
          <w:i w:val="0"/>
          <w:sz w:val="24"/>
          <w:szCs w:val="24"/>
        </w:rPr>
        <w:t xml:space="preserve">к Приглашению на </w:t>
      </w:r>
      <w:r w:rsidR="00B4502F" w:rsidRPr="004001BB">
        <w:rPr>
          <w:rFonts w:ascii="GHEA Grapalat" w:eastAsiaTheme="minorHAnsi" w:hAnsi="GHEA Grapalat" w:cstheme="minorBidi"/>
          <w:i w:val="0"/>
          <w:sz w:val="24"/>
          <w:szCs w:val="24"/>
        </w:rPr>
        <w:t xml:space="preserve">ЗАПРОС КОТИРОВКИ </w:t>
      </w:r>
      <w:r w:rsidRPr="004001BB">
        <w:rPr>
          <w:rFonts w:ascii="GHEA Grapalat" w:eastAsiaTheme="minorHAnsi" w:hAnsi="GHEA Grapalat" w:cstheme="minorBidi"/>
          <w:i w:val="0"/>
          <w:sz w:val="24"/>
          <w:szCs w:val="24"/>
        </w:rPr>
        <w:br/>
        <w:t xml:space="preserve">под кодом </w:t>
      </w:r>
      <w:r w:rsidR="00541F50" w:rsidRPr="00541F50">
        <w:rPr>
          <w:rFonts w:ascii="GHEA Grapalat" w:hAnsi="GHEA Grapalat"/>
          <w:bCs/>
          <w:i w:val="0"/>
          <w:iCs/>
          <w:sz w:val="24"/>
          <w:szCs w:val="24"/>
          <w:lang w:val="pt-BR"/>
        </w:rPr>
        <w:t>ԿՄԱ</w:t>
      </w:r>
      <w:r w:rsidR="00541F50" w:rsidRPr="00541F50">
        <w:rPr>
          <w:rFonts w:ascii="GHEA Grapalat" w:hAnsi="GHEA Grapalat"/>
          <w:bCs/>
          <w:i w:val="0"/>
          <w:iCs/>
          <w:sz w:val="24"/>
          <w:szCs w:val="24"/>
          <w:lang w:val="es-ES"/>
        </w:rPr>
        <w:t>2</w:t>
      </w:r>
      <w:r w:rsidR="00541F50" w:rsidRPr="00541F50">
        <w:rPr>
          <w:rFonts w:ascii="GHEA Grapalat" w:hAnsi="GHEA Grapalat"/>
          <w:bCs/>
          <w:i w:val="0"/>
          <w:iCs/>
          <w:sz w:val="24"/>
          <w:szCs w:val="24"/>
          <w:lang w:val="pt-BR"/>
        </w:rPr>
        <w:t>ՀԴ</w:t>
      </w:r>
      <w:r w:rsidR="00541F50" w:rsidRPr="00541F50">
        <w:rPr>
          <w:rFonts w:ascii="GHEA Grapalat" w:hAnsi="GHEA Grapalat"/>
          <w:i w:val="0"/>
          <w:sz w:val="24"/>
          <w:szCs w:val="24"/>
          <w:lang w:val="af-ZA"/>
        </w:rPr>
        <w:t xml:space="preserve"> -ԳՀԱՊՁԲ-2026/01</w:t>
      </w:r>
    </w:p>
    <w:p w14:paraId="69EB0ECD" w14:textId="77777777" w:rsidR="003E31E5" w:rsidRPr="00D071E5" w:rsidRDefault="003E31E5" w:rsidP="003E31E5">
      <w:pPr>
        <w:widowControl w:val="0"/>
        <w:spacing w:after="160"/>
        <w:ind w:firstLine="567"/>
        <w:jc w:val="right"/>
        <w:rPr>
          <w:rFonts w:ascii="GHEA Grapalat" w:hAnsi="GHEA Grapalat" w:cs="Arial"/>
          <w:b/>
          <w:lang w:val="af-ZA"/>
        </w:rPr>
      </w:pPr>
    </w:p>
    <w:p w14:paraId="79A3D018"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1C733211"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0A5467B5"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631B40B3"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78E0AD7"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0F429E98"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09CAE173"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47379D0B" w14:textId="77777777"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D35DF2" w:rsidRPr="00D35DF2">
        <w:rPr>
          <w:rFonts w:ascii="GHEA Grapalat" w:eastAsiaTheme="minorHAnsi" w:hAnsi="GHEA Grapalat" w:cstheme="minorBidi"/>
        </w:rPr>
        <w:t>“</w:t>
      </w:r>
      <w:r w:rsidR="00541F50" w:rsidRPr="00541F50">
        <w:rPr>
          <w:rFonts w:ascii="GHEA Grapalat" w:hAnsi="GHEA Grapalat"/>
          <w:b/>
        </w:rPr>
        <w:t xml:space="preserve"> </w:t>
      </w:r>
      <w:r w:rsidR="00541F50" w:rsidRPr="004E3755">
        <w:rPr>
          <w:rFonts w:ascii="GHEA Grapalat" w:hAnsi="GHEA Grapalat"/>
          <w:b/>
        </w:rPr>
        <w:t xml:space="preserve">Абовянская </w:t>
      </w:r>
      <w:proofErr w:type="spellStart"/>
      <w:r w:rsidR="00541F50" w:rsidRPr="004E3755">
        <w:rPr>
          <w:rFonts w:ascii="GHEA Grapalat" w:hAnsi="GHEA Grapalat"/>
          <w:b/>
        </w:rPr>
        <w:t>оцновная</w:t>
      </w:r>
      <w:proofErr w:type="spellEnd"/>
      <w:r w:rsidR="00541F50" w:rsidRPr="004E3755">
        <w:rPr>
          <w:rFonts w:ascii="GHEA Grapalat" w:hAnsi="GHEA Grapalat"/>
          <w:b/>
        </w:rPr>
        <w:t xml:space="preserve"> школа N2</w:t>
      </w:r>
      <w:r w:rsidR="00D35DF2" w:rsidRPr="00D35DF2">
        <w:rPr>
          <w:rFonts w:ascii="GHEA Grapalat" w:eastAsiaTheme="minorHAnsi" w:hAnsi="GHEA Grapalat" w:cstheme="minorBidi"/>
        </w:rPr>
        <w:t>”</w:t>
      </w:r>
      <w:r w:rsidR="00767BB8" w:rsidRPr="00541F50">
        <w:rPr>
          <w:rFonts w:ascii="GHEA Grapalat" w:hAnsi="GHEA Grapalat"/>
          <w:b/>
        </w:rPr>
        <w:t xml:space="preserve"> </w:t>
      </w:r>
      <w:r w:rsidR="00043EEC" w:rsidRPr="00541F50">
        <w:rPr>
          <w:rFonts w:ascii="GHEA Grapalat" w:hAnsi="GHEA Grapalat"/>
          <w:b/>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3B90858A"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325FD11B" w14:textId="77777777"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541F50" w:rsidRPr="00541F50">
        <w:rPr>
          <w:rFonts w:ascii="GHEA Grapalat" w:hAnsi="GHEA Grapalat"/>
          <w:bCs/>
          <w:i w:val="0"/>
          <w:iCs/>
          <w:sz w:val="24"/>
          <w:szCs w:val="24"/>
          <w:lang w:val="pt-BR"/>
        </w:rPr>
        <w:t>ԿՄԱ</w:t>
      </w:r>
      <w:r w:rsidR="00541F50" w:rsidRPr="00541F50">
        <w:rPr>
          <w:rFonts w:ascii="GHEA Grapalat" w:hAnsi="GHEA Grapalat"/>
          <w:bCs/>
          <w:i w:val="0"/>
          <w:iCs/>
          <w:sz w:val="24"/>
          <w:szCs w:val="24"/>
          <w:lang w:val="es-ES"/>
        </w:rPr>
        <w:t>2</w:t>
      </w:r>
      <w:r w:rsidR="00541F50" w:rsidRPr="00541F50">
        <w:rPr>
          <w:rFonts w:ascii="GHEA Grapalat" w:hAnsi="GHEA Grapalat"/>
          <w:bCs/>
          <w:i w:val="0"/>
          <w:iCs/>
          <w:sz w:val="24"/>
          <w:szCs w:val="24"/>
          <w:lang w:val="pt-BR"/>
        </w:rPr>
        <w:t>ՀԴ</w:t>
      </w:r>
      <w:r w:rsidR="00541F50" w:rsidRPr="00541F50">
        <w:rPr>
          <w:rFonts w:ascii="GHEA Grapalat" w:hAnsi="GHEA Grapalat"/>
          <w:i w:val="0"/>
          <w:sz w:val="24"/>
          <w:szCs w:val="24"/>
          <w:lang w:val="af-ZA"/>
        </w:rPr>
        <w:t>-ԳՀԱՊՁԲ-2026/01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20E5C7B6"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2A2B4EDC"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5A7D1B2C"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0C884B3E"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3BB3E59"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2153B859"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w:t>
      </w:r>
      <w:proofErr w:type="spellStart"/>
      <w:r w:rsidR="00C2217E" w:rsidRPr="00D071E5">
        <w:rPr>
          <w:rFonts w:ascii="GHEA Grapalat" w:eastAsiaTheme="minorHAnsi" w:hAnsi="GHEA Grapalat" w:cstheme="minorBidi"/>
        </w:rPr>
        <w:t>представленн</w:t>
      </w:r>
      <w:proofErr w:type="spellEnd"/>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23D3E3E8"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2DB1041"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790B405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3FB02252"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3218006"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7395706"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DCC49CA"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71377E3B"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78F291F2"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0CD5DC24"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036B01DC"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proofErr w:type="spellStart"/>
      <w:r w:rsidRPr="00D071E5">
        <w:rPr>
          <w:rFonts w:ascii="GHEA Grapalat" w:eastAsiaTheme="minorHAnsi" w:hAnsi="GHEA Grapalat" w:cstheme="minorBidi"/>
          <w:sz w:val="16"/>
          <w:szCs w:val="16"/>
        </w:rPr>
        <w:t>ый</w:t>
      </w:r>
      <w:proofErr w:type="spellEnd"/>
      <w:r w:rsidRPr="00D071E5">
        <w:rPr>
          <w:rFonts w:ascii="GHEA Grapalat" w:eastAsiaTheme="minorHAnsi" w:hAnsi="GHEA Grapalat" w:cstheme="minorBidi"/>
          <w:sz w:val="16"/>
          <w:szCs w:val="16"/>
        </w:rPr>
        <w:t xml:space="preserve"> </w:t>
      </w:r>
      <w:r w:rsidRPr="00D071E5">
        <w:rPr>
          <w:rFonts w:ascii="GHEA Grapalat" w:eastAsiaTheme="minorHAnsi" w:hAnsi="GHEA Grapalat" w:cstheme="minorBidi"/>
          <w:sz w:val="16"/>
          <w:szCs w:val="16"/>
          <w:lang w:val="hy-AM"/>
        </w:rPr>
        <w:t>заключаемым договором</w:t>
      </w:r>
    </w:p>
    <w:p w14:paraId="3B3311EA"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электронной почты высылает воспроизведенный (отсканированный) с оригинала настоящей </w:t>
      </w:r>
      <w:r w:rsidRPr="00D071E5">
        <w:rPr>
          <w:rFonts w:ascii="GHEA Grapalat" w:eastAsiaTheme="minorHAnsi" w:hAnsi="GHEA Grapalat" w:cstheme="minorBidi"/>
        </w:rPr>
        <w:lastRenderedPageBreak/>
        <w:t>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3143124E"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521FB12"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3A9DF58"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16EA0BE9"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2BD7B46D"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0D3177B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3DCA7136"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A65F445"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5458B1C3"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69A8769B"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EDB004E"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2A7B50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6D8E81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A4DBC8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0346B45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A81BFB4"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6EA44285"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2E98C8E6"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65FFEA4"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BB8A05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4EAE286"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200F0C5"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492170FC"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22F84EF6"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2AF9FDEC"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538F164F" w14:textId="77777777"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453FFC4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357AACB"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0615CA29"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BDCAB1"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5188D171"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CF942EA"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4EE4E92"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D7AC01"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70108E49"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5491752"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26E04982"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62F7D22"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54F4B526"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70D6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1C88ED9F"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AD65BB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37279B94"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C10AF73"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rsidRPr="004001BB">
              <w:rPr>
                <w:rFonts w:ascii="GHEA Grapalat" w:hAnsi="GHEA Grapalat"/>
              </w:rPr>
              <w:t xml:space="preserve"> </w:t>
            </w:r>
            <w:r w:rsidR="00D35DF2" w:rsidRPr="00D35DF2">
              <w:rPr>
                <w:rFonts w:ascii="GHEA Grapalat" w:hAnsi="GHEA Grapalat"/>
              </w:rPr>
              <w:t>“</w:t>
            </w:r>
            <w:r w:rsidR="00541F50" w:rsidRPr="004E3755">
              <w:rPr>
                <w:rFonts w:ascii="GHEA Grapalat" w:hAnsi="GHEA Grapalat"/>
                <w:b/>
              </w:rPr>
              <w:t xml:space="preserve"> Абовянская </w:t>
            </w:r>
            <w:proofErr w:type="spellStart"/>
            <w:r w:rsidR="00541F50" w:rsidRPr="004E3755">
              <w:rPr>
                <w:rFonts w:ascii="GHEA Grapalat" w:hAnsi="GHEA Grapalat"/>
                <w:b/>
              </w:rPr>
              <w:t>оцновная</w:t>
            </w:r>
            <w:proofErr w:type="spellEnd"/>
            <w:r w:rsidR="00541F50" w:rsidRPr="004E3755">
              <w:rPr>
                <w:rFonts w:ascii="GHEA Grapalat" w:hAnsi="GHEA Grapalat"/>
                <w:b/>
              </w:rPr>
              <w:t xml:space="preserve"> школа N2</w:t>
            </w:r>
            <w:r w:rsidR="00D35DF2" w:rsidRPr="00E260A3">
              <w:rPr>
                <w:rFonts w:ascii="GHEA Grapalat" w:hAnsi="GHEA Grapalat"/>
              </w:rPr>
              <w:t>”</w:t>
            </w:r>
            <w:r w:rsidR="00043EEC" w:rsidRPr="00D071E5">
              <w:rPr>
                <w:rFonts w:ascii="GHEA Grapalat" w:hAnsi="GHEA Grapalat"/>
              </w:rPr>
              <w:t xml:space="preserve"> ГHКО</w:t>
            </w:r>
          </w:p>
        </w:tc>
      </w:tr>
      <w:tr w:rsidR="004425E1" w:rsidRPr="00D071E5" w14:paraId="5B7A9DF4"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885D9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4DFA277C"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A0A7369" w14:textId="77777777" w:rsidR="004425E1" w:rsidRPr="00541F50" w:rsidRDefault="004425E1" w:rsidP="00541F50">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541F50">
              <w:rPr>
                <w:rFonts w:ascii="GHEA Grapalat" w:hAnsi="GHEA Grapalat" w:cs="Arial"/>
                <w:sz w:val="20"/>
                <w:szCs w:val="20"/>
                <w:lang w:val="en-US"/>
              </w:rPr>
              <w:t>03510416</w:t>
            </w:r>
          </w:p>
        </w:tc>
      </w:tr>
      <w:tr w:rsidR="004425E1" w:rsidRPr="00D071E5" w14:paraId="21AE44CD"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0C99D90"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460AEEF8"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5923BBF" w14:textId="77777777" w:rsidR="008875BE" w:rsidRPr="00541F50" w:rsidRDefault="008875BE" w:rsidP="00541F50">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spellStart"/>
            <w:r w:rsidRPr="00D071E5">
              <w:rPr>
                <w:rFonts w:ascii="GHEA Grapalat" w:hAnsi="GHEA Grapalat"/>
              </w:rPr>
              <w:t>сч</w:t>
            </w:r>
            <w:proofErr w:type="spellEnd"/>
            <w:r w:rsidRPr="00D071E5">
              <w:rPr>
                <w:rFonts w:ascii="GHEA Grapalat" w:hAnsi="GHEA Grapalat"/>
              </w:rPr>
              <w:t>.№)</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E260A3" w:rsidRPr="00E260A3">
              <w:rPr>
                <w:rFonts w:ascii="GHEA Grapalat" w:hAnsi="GHEA Grapalat" w:cs="Arial"/>
                <w:sz w:val="20"/>
                <w:szCs w:val="20"/>
              </w:rPr>
              <w:t>900</w:t>
            </w:r>
            <w:r w:rsidR="00541F50">
              <w:rPr>
                <w:rFonts w:ascii="GHEA Grapalat" w:hAnsi="GHEA Grapalat" w:cs="Arial"/>
                <w:sz w:val="20"/>
                <w:szCs w:val="20"/>
                <w:lang w:val="en-US"/>
              </w:rPr>
              <w:t>108</w:t>
            </w:r>
            <w:r w:rsidR="00E260A3" w:rsidRPr="00E260A3">
              <w:rPr>
                <w:rFonts w:ascii="GHEA Grapalat" w:hAnsi="GHEA Grapalat" w:cs="Arial"/>
                <w:sz w:val="20"/>
                <w:szCs w:val="20"/>
              </w:rPr>
              <w:t>000</w:t>
            </w:r>
            <w:r w:rsidR="00541F50">
              <w:rPr>
                <w:rFonts w:ascii="GHEA Grapalat" w:hAnsi="GHEA Grapalat" w:cs="Arial"/>
                <w:sz w:val="20"/>
                <w:szCs w:val="20"/>
                <w:lang w:val="en-US"/>
              </w:rPr>
              <w:t>143</w:t>
            </w:r>
          </w:p>
        </w:tc>
      </w:tr>
      <w:tr w:rsidR="00B138F3" w:rsidRPr="00D071E5" w14:paraId="0BDEEE93"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C7E7F1B"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1B76F343"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27346FC"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03007AD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D5F104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01B8724"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474638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85DA1C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7B1C510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017FE854"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B13611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66CE1BE1"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3008A80"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535AC184"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0C1061BE"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6B826D78" w14:textId="77777777" w:rsidR="00C3421C" w:rsidRPr="00D071E5" w:rsidRDefault="00C3421C" w:rsidP="00DE2AE3">
            <w:pPr>
              <w:widowControl w:val="0"/>
              <w:spacing w:after="160"/>
              <w:rPr>
                <w:rFonts w:ascii="GHEA Grapalat" w:hAnsi="GHEA Grapalat" w:cs="Sylfaen"/>
              </w:rPr>
            </w:pPr>
          </w:p>
          <w:p w14:paraId="05AE7E52"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230CEA8" w14:textId="77777777" w:rsidR="00C3421C" w:rsidRPr="00D071E5" w:rsidRDefault="00C3421C" w:rsidP="00DE2AE3">
            <w:pPr>
              <w:widowControl w:val="0"/>
              <w:spacing w:after="160"/>
              <w:rPr>
                <w:rFonts w:ascii="GHEA Grapalat" w:hAnsi="GHEA Grapalat" w:cs="Sylfaen"/>
              </w:rPr>
            </w:pPr>
          </w:p>
          <w:p w14:paraId="7574C5B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1BD1F0A6" w14:textId="77777777" w:rsidR="00C3421C" w:rsidRPr="00D071E5" w:rsidRDefault="00C3421C" w:rsidP="00DE2AE3">
            <w:pPr>
              <w:widowControl w:val="0"/>
              <w:spacing w:after="160"/>
              <w:rPr>
                <w:rFonts w:ascii="GHEA Grapalat" w:hAnsi="GHEA Grapalat" w:cs="Sylfaen"/>
              </w:rPr>
            </w:pPr>
          </w:p>
          <w:p w14:paraId="6009CAD2"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72B6D52B"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6B1CCEA0"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4B2FC1A4" w14:textId="77777777" w:rsidR="00C3421C" w:rsidRPr="00D071E5" w:rsidRDefault="00C3421C" w:rsidP="00DE2AE3">
            <w:pPr>
              <w:widowControl w:val="0"/>
              <w:spacing w:after="160"/>
              <w:rPr>
                <w:rFonts w:ascii="GHEA Grapalat" w:hAnsi="GHEA Grapalat" w:cs="Sylfaen"/>
              </w:rPr>
            </w:pPr>
          </w:p>
          <w:p w14:paraId="0224919D"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4FF2F021" w14:textId="77777777" w:rsidR="00C3421C" w:rsidRPr="00D071E5" w:rsidRDefault="00C3421C" w:rsidP="00DE2AE3">
            <w:pPr>
              <w:widowControl w:val="0"/>
              <w:spacing w:after="160"/>
              <w:jc w:val="right"/>
              <w:rPr>
                <w:rFonts w:ascii="GHEA Grapalat" w:hAnsi="GHEA Grapalat" w:cs="Tahoma"/>
              </w:rPr>
            </w:pPr>
          </w:p>
          <w:p w14:paraId="35F2EF64"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43D6B229" w14:textId="77777777" w:rsidR="00C3421C" w:rsidRPr="00D071E5" w:rsidRDefault="00C3421C" w:rsidP="00DE2AE3">
            <w:pPr>
              <w:widowControl w:val="0"/>
              <w:spacing w:after="160"/>
              <w:rPr>
                <w:rFonts w:ascii="GHEA Grapalat" w:hAnsi="GHEA Grapalat" w:cs="Sylfaen"/>
              </w:rPr>
            </w:pPr>
          </w:p>
          <w:p w14:paraId="1E7D98C7"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D2AFB8C"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BBEB9C5"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EE9AC15" w14:textId="77777777" w:rsidR="00C3421C" w:rsidRPr="00D071E5" w:rsidRDefault="00C3421C" w:rsidP="00DE2AE3">
            <w:pPr>
              <w:widowControl w:val="0"/>
              <w:spacing w:after="160"/>
              <w:rPr>
                <w:rFonts w:ascii="GHEA Grapalat" w:hAnsi="GHEA Grapalat"/>
              </w:rPr>
            </w:pPr>
          </w:p>
          <w:p w14:paraId="257B8297"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0E4D8FFC"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509961B4" w14:textId="77777777" w:rsidR="00C3421C" w:rsidRPr="00D071E5" w:rsidRDefault="00C3421C" w:rsidP="00DE2AE3">
            <w:pPr>
              <w:widowControl w:val="0"/>
              <w:spacing w:after="160"/>
              <w:rPr>
                <w:rFonts w:ascii="GHEA Grapalat" w:hAnsi="GHEA Grapalat" w:cs="Tahoma"/>
              </w:rPr>
            </w:pPr>
          </w:p>
          <w:p w14:paraId="27462835"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49814FB9"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00DC3737" w14:textId="77777777" w:rsidR="00C3421C" w:rsidRPr="00D071E5" w:rsidRDefault="00C3421C" w:rsidP="00DE2AE3">
            <w:pPr>
              <w:widowControl w:val="0"/>
              <w:spacing w:after="160"/>
              <w:rPr>
                <w:rFonts w:ascii="GHEA Grapalat" w:hAnsi="GHEA Grapalat" w:cs="Tahoma"/>
              </w:rPr>
            </w:pPr>
          </w:p>
          <w:p w14:paraId="1B3EE5A4"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56FC81F2"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3011FD31" w14:textId="77777777" w:rsidR="00C3421C" w:rsidRPr="00D071E5" w:rsidRDefault="00C3421C" w:rsidP="00DE2AE3">
            <w:pPr>
              <w:widowControl w:val="0"/>
              <w:spacing w:after="160"/>
              <w:rPr>
                <w:rFonts w:ascii="GHEA Grapalat" w:hAnsi="GHEA Grapalat" w:cs="Arial"/>
              </w:rPr>
            </w:pPr>
          </w:p>
        </w:tc>
      </w:tr>
      <w:tr w:rsidR="00B138F3" w:rsidRPr="00D071E5" w14:paraId="184E3220"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500ECEC"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F8DE303" w14:textId="77777777" w:rsidR="00C3421C" w:rsidRPr="00D071E5" w:rsidRDefault="00C3421C" w:rsidP="00DE2AE3">
            <w:pPr>
              <w:widowControl w:val="0"/>
              <w:spacing w:after="160"/>
              <w:rPr>
                <w:rFonts w:ascii="GHEA Grapalat" w:hAnsi="GHEA Grapalat" w:cs="Sylfaen"/>
              </w:rPr>
            </w:pPr>
          </w:p>
          <w:p w14:paraId="014ADCA9"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2FFFE888"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07887889" w14:textId="77777777" w:rsidR="00C3421C" w:rsidRPr="00D071E5" w:rsidRDefault="00C3421C" w:rsidP="00DE2AE3">
            <w:pPr>
              <w:widowControl w:val="0"/>
              <w:spacing w:after="160"/>
              <w:rPr>
                <w:rFonts w:ascii="GHEA Grapalat" w:hAnsi="GHEA Grapalat"/>
              </w:rPr>
            </w:pPr>
          </w:p>
          <w:p w14:paraId="1984D78E"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AE5B50E" w14:textId="77777777" w:rsidR="00C3421C" w:rsidRPr="00D071E5" w:rsidRDefault="00C3421C" w:rsidP="00C3421C">
      <w:pPr>
        <w:widowControl w:val="0"/>
        <w:spacing w:after="160"/>
        <w:jc w:val="center"/>
        <w:rPr>
          <w:rFonts w:ascii="GHEA Grapalat" w:hAnsi="GHEA Grapalat" w:cs="Sylfaen"/>
        </w:rPr>
      </w:pPr>
    </w:p>
    <w:p w14:paraId="295F977E"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3437DD9"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5F3FD173"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65B266D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5302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189D9B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722F7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179427A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9C2CED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1861ABF"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0BCE8E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6A3FC5C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2B923CC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43378E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B01458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F80E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9FCB25"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C41260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BCCD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ECEB4F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585ED7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5A8D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1BBBE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A902E3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492B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14BB3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7BC331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569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E25C488"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9F15E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633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D1194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255B6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2AA0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0509FBD"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00CD20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E32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335895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E2C9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209695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AF8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A536F0A"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DD7DC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249D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0B93F4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DBDAC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1D7F8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E8DD2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F798C7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50DB2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0F93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3E5CC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4EA130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67174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EF4175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52F5E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D10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2A1BBA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A7D4F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64BF73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941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BEAF2D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7297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231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2A9761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A2551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9A000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C462C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C0F0E7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ABBE3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ACC73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262E88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77FB71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08FDA3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2F58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569D0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762F9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0995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BC7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DC5D15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635A8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688B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6B984E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62D580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960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B3F93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08B5D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543F15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850F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AC759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D285B9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F07C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2EB0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DE4F95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8093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19D98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BA90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D574E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30D1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FA7C5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753CB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9C394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E4E87F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5C34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C309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5547F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5AF762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5FCAC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761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A24B4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D374B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A4C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2096BD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E79E96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628975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FA36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ADD273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135958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58F1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33F50A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05F4B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591899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7386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10809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C61137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35B81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E52D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946F3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C5CE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2954F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50B7D3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D06B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C16B8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9E6E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EFF7D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E02943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73FC0D6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79AB45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504F63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A66BE4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751ED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F0D4C6"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C1F60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AC8236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01C0C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4D4CDD18"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18CABCE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4BDEC4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458397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E541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7FD1C3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431107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50DF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EA57A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D4C38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1EB7F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6C1202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62977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55998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948ECB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AEBB7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35AB5E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A0101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23937C3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42D60E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F420B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5989F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B3EA8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5EA5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685B21B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0B29E9E3"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FE72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798D753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141D62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86FF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3BD5C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29E3C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B83E96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E9D9AF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F4DBB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0DC7B8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50117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08BBBE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579CA0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48912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16F4C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375FA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0F5D6A6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7D086A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EAB5E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4508FC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1A93FC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97B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2CA6E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F0A575"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FE7DB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5E0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1A56C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24C8B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967DE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69DB6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512738E"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B31DA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B25A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E3FF47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6919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4A9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4E912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E22E180"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36670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85C8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16FC2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793F02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70ED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45E841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FE6B48"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57307F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0781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6FEFA8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DD61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F583D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ECFD2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5DAD52A"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5729A4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9E09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BEDB8E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9DB70B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2805E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1AC66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DD5339B" w14:textId="77777777" w:rsidR="00C3421C" w:rsidRPr="00D071E5" w:rsidRDefault="00C3421C" w:rsidP="00DE2AE3">
            <w:pPr>
              <w:widowControl w:val="0"/>
              <w:spacing w:after="120"/>
              <w:jc w:val="center"/>
              <w:rPr>
                <w:rFonts w:ascii="GHEA Grapalat" w:hAnsi="GHEA Grapalat"/>
                <w:sz w:val="18"/>
                <w:szCs w:val="18"/>
              </w:rPr>
            </w:pPr>
          </w:p>
        </w:tc>
      </w:tr>
    </w:tbl>
    <w:p w14:paraId="73964270" w14:textId="77777777" w:rsidR="001005B0" w:rsidRPr="00D071E5" w:rsidRDefault="001005B0" w:rsidP="00B46D58">
      <w:pPr>
        <w:widowControl w:val="0"/>
        <w:spacing w:after="160"/>
        <w:ind w:left="567" w:right="565"/>
        <w:jc w:val="center"/>
        <w:rPr>
          <w:rFonts w:ascii="GHEA Grapalat" w:hAnsi="GHEA Grapalat"/>
          <w:b/>
        </w:rPr>
      </w:pPr>
    </w:p>
    <w:p w14:paraId="667FB626" w14:textId="77777777" w:rsidR="008875BE" w:rsidRPr="00D071E5" w:rsidRDefault="008875BE" w:rsidP="00B46D58">
      <w:pPr>
        <w:widowControl w:val="0"/>
        <w:spacing w:after="160"/>
        <w:ind w:left="567" w:right="565"/>
        <w:jc w:val="center"/>
        <w:rPr>
          <w:rFonts w:ascii="GHEA Grapalat" w:hAnsi="GHEA Grapalat"/>
          <w:b/>
          <w:lang w:val="hy-AM"/>
        </w:rPr>
      </w:pPr>
    </w:p>
    <w:p w14:paraId="4C7BCC8F" w14:textId="77777777" w:rsidR="008875BE" w:rsidRPr="00D071E5" w:rsidRDefault="008875BE" w:rsidP="00B46D58">
      <w:pPr>
        <w:widowControl w:val="0"/>
        <w:spacing w:after="160"/>
        <w:ind w:left="567" w:right="565"/>
        <w:jc w:val="center"/>
        <w:rPr>
          <w:rFonts w:ascii="GHEA Grapalat" w:hAnsi="GHEA Grapalat"/>
          <w:b/>
          <w:lang w:val="hy-AM"/>
        </w:rPr>
      </w:pPr>
    </w:p>
    <w:p w14:paraId="44637459" w14:textId="77777777" w:rsidR="008875BE" w:rsidRPr="00D071E5" w:rsidRDefault="008875BE" w:rsidP="00B46D58">
      <w:pPr>
        <w:widowControl w:val="0"/>
        <w:spacing w:after="160"/>
        <w:ind w:left="567" w:right="565"/>
        <w:jc w:val="center"/>
        <w:rPr>
          <w:rFonts w:ascii="GHEA Grapalat" w:hAnsi="GHEA Grapalat"/>
          <w:b/>
          <w:lang w:val="hy-AM"/>
        </w:rPr>
      </w:pPr>
    </w:p>
    <w:p w14:paraId="36735179" w14:textId="77777777" w:rsidR="008875BE" w:rsidRPr="00D071E5" w:rsidRDefault="008875BE" w:rsidP="00B46D58">
      <w:pPr>
        <w:widowControl w:val="0"/>
        <w:spacing w:after="160"/>
        <w:ind w:left="567" w:right="565"/>
        <w:jc w:val="center"/>
        <w:rPr>
          <w:rFonts w:ascii="GHEA Grapalat" w:hAnsi="GHEA Grapalat"/>
          <w:b/>
          <w:lang w:val="hy-AM"/>
        </w:rPr>
      </w:pPr>
    </w:p>
    <w:p w14:paraId="01097251"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62733B5B" w14:textId="77777777"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63286F" w:rsidRPr="00541F50">
        <w:rPr>
          <w:rFonts w:ascii="GHEA Grapalat" w:hAnsi="GHEA Grapalat"/>
          <w:bCs/>
          <w:i w:val="0"/>
          <w:iCs/>
          <w:sz w:val="24"/>
          <w:szCs w:val="24"/>
          <w:lang w:val="pt-BR"/>
        </w:rPr>
        <w:t>ԿՄԱ</w:t>
      </w:r>
      <w:r w:rsidR="0063286F" w:rsidRPr="00541F50">
        <w:rPr>
          <w:rFonts w:ascii="GHEA Grapalat" w:hAnsi="GHEA Grapalat"/>
          <w:bCs/>
          <w:i w:val="0"/>
          <w:iCs/>
          <w:sz w:val="24"/>
          <w:szCs w:val="24"/>
          <w:lang w:val="es-ES"/>
        </w:rPr>
        <w:t>2</w:t>
      </w:r>
      <w:r w:rsidR="0063286F" w:rsidRPr="00541F50">
        <w:rPr>
          <w:rFonts w:ascii="GHEA Grapalat" w:hAnsi="GHEA Grapalat"/>
          <w:bCs/>
          <w:i w:val="0"/>
          <w:iCs/>
          <w:sz w:val="24"/>
          <w:szCs w:val="24"/>
          <w:lang w:val="pt-BR"/>
        </w:rPr>
        <w:t>ՀԴ</w:t>
      </w:r>
      <w:r w:rsidR="0063286F" w:rsidRPr="00541F50">
        <w:rPr>
          <w:rFonts w:ascii="GHEA Grapalat" w:hAnsi="GHEA Grapalat"/>
          <w:i w:val="0"/>
          <w:sz w:val="24"/>
          <w:szCs w:val="24"/>
          <w:lang w:val="af-ZA"/>
        </w:rPr>
        <w:t>-ԳՀԱՊՁԲ-2026/01</w:t>
      </w:r>
      <w:r w:rsidR="0063286F" w:rsidRPr="004001BB">
        <w:rPr>
          <w:rFonts w:ascii="GHEA Grapalat" w:eastAsiaTheme="minorHAnsi" w:hAnsi="GHEA Grapalat" w:cstheme="minorBidi"/>
          <w:i w:val="0"/>
          <w:sz w:val="24"/>
          <w:szCs w:val="24"/>
        </w:rPr>
        <w:t xml:space="preserve">                                                           </w:t>
      </w:r>
    </w:p>
    <w:p w14:paraId="79B8F928" w14:textId="77777777" w:rsidR="00AF4211" w:rsidRPr="00D071E5" w:rsidRDefault="00AF4211" w:rsidP="000A214C">
      <w:pPr>
        <w:widowControl w:val="0"/>
        <w:spacing w:after="160"/>
        <w:jc w:val="center"/>
        <w:rPr>
          <w:rFonts w:ascii="GHEA Grapalat" w:hAnsi="GHEA Grapalat"/>
          <w:b/>
          <w:lang w:val="af-ZA"/>
        </w:rPr>
      </w:pPr>
    </w:p>
    <w:p w14:paraId="483B7CCD"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2D2F955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1BF43AD5" w14:textId="77777777" w:rsidTr="00DE2AE3">
        <w:tc>
          <w:tcPr>
            <w:tcW w:w="4786" w:type="dxa"/>
          </w:tcPr>
          <w:p w14:paraId="15804442" w14:textId="77777777"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p>
        </w:tc>
        <w:tc>
          <w:tcPr>
            <w:tcW w:w="4500" w:type="dxa"/>
          </w:tcPr>
          <w:p w14:paraId="74C746CE"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381C9BC" w14:textId="77777777" w:rsidR="000A214C" w:rsidRPr="00D071E5" w:rsidRDefault="000A214C" w:rsidP="000A214C">
      <w:pPr>
        <w:widowControl w:val="0"/>
        <w:spacing w:after="160"/>
        <w:rPr>
          <w:rFonts w:ascii="GHEA Grapalat" w:hAnsi="GHEA Grapalat" w:cs="GHEA Grapalat"/>
          <w:b/>
        </w:rPr>
      </w:pPr>
    </w:p>
    <w:p w14:paraId="2524E84C"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13F06B87"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959CB33"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54D51CFF"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0EC648B1"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7DF70E9"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01FB86D8" w14:textId="77777777"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E260A3" w:rsidRPr="00E260A3">
        <w:rPr>
          <w:rFonts w:ascii="GHEA Grapalat" w:hAnsi="GHEA Grapalat"/>
          <w:spacing w:val="-6"/>
        </w:rPr>
        <w:t>“</w:t>
      </w:r>
      <w:r w:rsidR="0063286F" w:rsidRPr="00D35DF2">
        <w:rPr>
          <w:rFonts w:ascii="GHEA Grapalat" w:hAnsi="GHEA Grapalat"/>
        </w:rPr>
        <w:t>“</w:t>
      </w:r>
      <w:r w:rsidR="0063286F" w:rsidRPr="004E3755">
        <w:rPr>
          <w:rFonts w:ascii="GHEA Grapalat" w:hAnsi="GHEA Grapalat"/>
          <w:b/>
        </w:rPr>
        <w:t xml:space="preserve"> Абовянская </w:t>
      </w:r>
      <w:proofErr w:type="spellStart"/>
      <w:r w:rsidR="0063286F" w:rsidRPr="004E3755">
        <w:rPr>
          <w:rFonts w:ascii="GHEA Grapalat" w:hAnsi="GHEA Grapalat"/>
          <w:b/>
        </w:rPr>
        <w:t>оцновная</w:t>
      </w:r>
      <w:proofErr w:type="spellEnd"/>
      <w:r w:rsidR="0063286F" w:rsidRPr="004E3755">
        <w:rPr>
          <w:rFonts w:ascii="GHEA Grapalat" w:hAnsi="GHEA Grapalat"/>
          <w:b/>
        </w:rPr>
        <w:t xml:space="preserve"> школа N2</w:t>
      </w:r>
      <w:r w:rsidR="0063286F" w:rsidRPr="00E260A3">
        <w:rPr>
          <w:rFonts w:ascii="GHEA Grapalat" w:hAnsi="GHEA Grapalat"/>
        </w:rPr>
        <w:t>”</w:t>
      </w:r>
      <w:r w:rsidR="0063286F" w:rsidRPr="00D071E5">
        <w:rPr>
          <w:rFonts w:ascii="GHEA Grapalat" w:hAnsi="GHEA Grapalat"/>
        </w:rPr>
        <w:t xml:space="preserve"> ГHКО</w:t>
      </w:r>
      <w:r w:rsidR="0063286F" w:rsidRPr="00D071E5">
        <w:rPr>
          <w:rFonts w:ascii="GHEA Grapalat" w:hAnsi="GHEA Grapalat"/>
          <w:spacing w:val="-6"/>
        </w:rPr>
        <w:t xml:space="preserve"> </w:t>
      </w:r>
      <w:r w:rsidRPr="00D071E5">
        <w:rPr>
          <w:rFonts w:ascii="GHEA Grapalat" w:hAnsi="GHEA Grapalat"/>
          <w:spacing w:val="-6"/>
        </w:rPr>
        <w:t xml:space="preserve">далее — Заказчик) </w:t>
      </w:r>
    </w:p>
    <w:p w14:paraId="2970CB09"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6729E572" w14:textId="77777777" w:rsidR="001359A9" w:rsidRDefault="000A214C" w:rsidP="001359A9">
      <w:pPr>
        <w:pStyle w:val="a3"/>
        <w:spacing w:line="240" w:lineRule="auto"/>
        <w:ind w:firstLine="0"/>
        <w:jc w:val="right"/>
        <w:rPr>
          <w:rFonts w:ascii="GHEA Grapalat" w:hAnsi="GHEA Grapalat"/>
          <w:i w:val="0"/>
          <w:sz w:val="22"/>
          <w:szCs w:val="22"/>
          <w:lang w:val="af-ZA"/>
        </w:rPr>
      </w:pPr>
      <w:r w:rsidRPr="009D3236">
        <w:rPr>
          <w:rFonts w:ascii="GHEA Grapalat" w:hAnsi="GHEA Grapalat"/>
          <w:i w:val="0"/>
          <w:spacing w:val="-6"/>
          <w:sz w:val="24"/>
          <w:szCs w:val="24"/>
        </w:rPr>
        <w:t xml:space="preserve">процедуре закупок под кодом </w:t>
      </w:r>
      <w:r w:rsidR="0063286F" w:rsidRPr="00541F50">
        <w:rPr>
          <w:rFonts w:ascii="GHEA Grapalat" w:hAnsi="GHEA Grapalat"/>
          <w:bCs/>
          <w:i w:val="0"/>
          <w:iCs/>
          <w:sz w:val="24"/>
          <w:szCs w:val="24"/>
          <w:lang w:val="pt-BR"/>
        </w:rPr>
        <w:t>ԿՄԱ</w:t>
      </w:r>
      <w:r w:rsidR="0063286F" w:rsidRPr="00541F50">
        <w:rPr>
          <w:rFonts w:ascii="GHEA Grapalat" w:hAnsi="GHEA Grapalat"/>
          <w:bCs/>
          <w:i w:val="0"/>
          <w:iCs/>
          <w:sz w:val="24"/>
          <w:szCs w:val="24"/>
          <w:lang w:val="es-ES"/>
        </w:rPr>
        <w:t>2</w:t>
      </w:r>
      <w:r w:rsidR="0063286F" w:rsidRPr="00541F50">
        <w:rPr>
          <w:rFonts w:ascii="GHEA Grapalat" w:hAnsi="GHEA Grapalat"/>
          <w:bCs/>
          <w:i w:val="0"/>
          <w:iCs/>
          <w:sz w:val="24"/>
          <w:szCs w:val="24"/>
          <w:lang w:val="pt-BR"/>
        </w:rPr>
        <w:t>ՀԴ</w:t>
      </w:r>
      <w:r w:rsidR="0063286F" w:rsidRPr="00541F50">
        <w:rPr>
          <w:rFonts w:ascii="GHEA Grapalat" w:hAnsi="GHEA Grapalat"/>
          <w:i w:val="0"/>
          <w:sz w:val="24"/>
          <w:szCs w:val="24"/>
          <w:lang w:val="af-ZA"/>
        </w:rPr>
        <w:t>-ԳՀԱՊՁԲ-2026/01</w:t>
      </w:r>
      <w:r w:rsidR="0063286F" w:rsidRPr="004001BB">
        <w:rPr>
          <w:rFonts w:ascii="GHEA Grapalat" w:eastAsiaTheme="minorHAnsi" w:hAnsi="GHEA Grapalat" w:cstheme="minorBidi"/>
          <w:i w:val="0"/>
          <w:sz w:val="24"/>
          <w:szCs w:val="24"/>
        </w:rPr>
        <w:t xml:space="preserve">                                                           </w:t>
      </w:r>
    </w:p>
    <w:p w14:paraId="4D543AB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35CE1A2"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w:t>
      </w:r>
      <w:r w:rsidRPr="00D071E5">
        <w:rPr>
          <w:rFonts w:ascii="GHEA Grapalat" w:hAnsi="GHEA Grapalat"/>
        </w:rPr>
        <w:lastRenderedPageBreak/>
        <w:t xml:space="preserve">Соглашению о неустойке, Компания </w:t>
      </w:r>
      <w:proofErr w:type="spellStart"/>
      <w:r w:rsidRPr="00D071E5">
        <w:rPr>
          <w:rFonts w:ascii="GHEA Grapalat" w:hAnsi="GHEA Grapalat"/>
        </w:rPr>
        <w:t>безотзывно</w:t>
      </w:r>
      <w:proofErr w:type="spellEnd"/>
      <w:r w:rsidRPr="00D071E5">
        <w:rPr>
          <w:rFonts w:ascii="GHEA Grapalat" w:hAnsi="GHEA Grapalat"/>
        </w:rPr>
        <w:t xml:space="preserve"> соглашается, что: </w:t>
      </w:r>
    </w:p>
    <w:p w14:paraId="0D48E051"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D23C72"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65C4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E1DCF2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58A0F531"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1EB338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7250DB3"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538B5A5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24151B3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C2BB04"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 xml:space="preserve">Банка причинам Заказчику не выплачивается сумма, Заказчик передает в ЗАО "АКРА Кредит </w:t>
      </w:r>
      <w:proofErr w:type="spellStart"/>
      <w:r w:rsidRPr="00D071E5">
        <w:rPr>
          <w:rFonts w:ascii="GHEA Grapalat" w:hAnsi="GHEA Grapalat"/>
        </w:rPr>
        <w:t>Репортинг</w:t>
      </w:r>
      <w:proofErr w:type="spellEnd"/>
      <w:r w:rsidRPr="00D071E5">
        <w:rPr>
          <w:rFonts w:ascii="GHEA Grapalat" w:hAnsi="GHEA Grapalat"/>
        </w:rPr>
        <w:t>"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418D69B6"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691D3C1D"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21980BF0"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w:t>
      </w:r>
      <w:r w:rsidRPr="00D071E5">
        <w:rPr>
          <w:rFonts w:ascii="GHEA Grapalat" w:hAnsi="GHEA Grapalat"/>
        </w:rPr>
        <w:tab/>
        <w:t xml:space="preserve">Представив настоящее Соглашение и прилагаемое Требование в Банк-плательщик: </w:t>
      </w:r>
    </w:p>
    <w:p w14:paraId="610EC323"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2.2.1.</w:t>
      </w:r>
      <w:r w:rsidRPr="00D071E5">
        <w:rPr>
          <w:rFonts w:ascii="GHEA Grapalat" w:hAnsi="GHEA Grapalat"/>
        </w:rPr>
        <w:tab/>
        <w:t>Заказчик подтверждает, что Компания допустила нарушение договорных обязательств, а</w:t>
      </w:r>
    </w:p>
    <w:p w14:paraId="0E610476"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AF4E82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07BE0DC"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0B6E41F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FE4BB94"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24FCEE5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6513836"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44E61B9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ABDAE5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69D575A6"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D0F56C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10817C65"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528DEF94"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2A2CE625"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785EA11"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077152BD"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4088B311"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17FD7DB"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5CD4E92B"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74A6A1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397844C5"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F01F747"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6A78803A"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5F31BA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349852F0"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DC118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26460BF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2B2893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069A2A7B"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846FE64"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D3E6AC0"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35C769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1A5B4A5C"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E92372C"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D7636D" w:rsidRPr="00D35DF2">
              <w:rPr>
                <w:rFonts w:ascii="GHEA Grapalat" w:hAnsi="GHEA Grapalat"/>
              </w:rPr>
              <w:t>“</w:t>
            </w:r>
            <w:r w:rsidR="00D7636D" w:rsidRPr="004E3755">
              <w:rPr>
                <w:rFonts w:ascii="GHEA Grapalat" w:hAnsi="GHEA Grapalat"/>
                <w:b/>
              </w:rPr>
              <w:t xml:space="preserve"> Абовянская </w:t>
            </w:r>
            <w:proofErr w:type="spellStart"/>
            <w:r w:rsidR="00D7636D" w:rsidRPr="004E3755">
              <w:rPr>
                <w:rFonts w:ascii="GHEA Grapalat" w:hAnsi="GHEA Grapalat"/>
                <w:b/>
              </w:rPr>
              <w:t>оцновная</w:t>
            </w:r>
            <w:proofErr w:type="spellEnd"/>
            <w:r w:rsidR="00D7636D" w:rsidRPr="004E3755">
              <w:rPr>
                <w:rFonts w:ascii="GHEA Grapalat" w:hAnsi="GHEA Grapalat"/>
                <w:b/>
              </w:rPr>
              <w:t xml:space="preserve"> школа N2</w:t>
            </w:r>
            <w:r w:rsidR="00D7636D" w:rsidRPr="00E260A3">
              <w:rPr>
                <w:rFonts w:ascii="GHEA Grapalat" w:hAnsi="GHEA Grapalat"/>
              </w:rPr>
              <w:t>”</w:t>
            </w:r>
            <w:r w:rsidR="00D7636D" w:rsidRPr="00D071E5">
              <w:rPr>
                <w:rFonts w:ascii="GHEA Grapalat" w:hAnsi="GHEA Grapalat"/>
              </w:rPr>
              <w:t xml:space="preserve"> ГHКО</w:t>
            </w:r>
          </w:p>
        </w:tc>
      </w:tr>
      <w:tr w:rsidR="009B3641" w:rsidRPr="00D071E5" w14:paraId="30DB7FD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B4067D1"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509E0E39"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FC41672" w14:textId="77777777" w:rsidR="009B3641" w:rsidRPr="00D7636D" w:rsidRDefault="009B3641" w:rsidP="00D7636D">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804508">
              <w:t xml:space="preserve"> </w:t>
            </w:r>
            <w:r w:rsidR="00921E94">
              <w:t xml:space="preserve"> </w:t>
            </w:r>
            <w:r w:rsidR="00D7636D">
              <w:rPr>
                <w:rFonts w:ascii="GHEA Grapalat" w:hAnsi="GHEA Grapalat" w:cs="Arial"/>
                <w:sz w:val="20"/>
                <w:szCs w:val="20"/>
                <w:lang w:val="en-US"/>
              </w:rPr>
              <w:t>03510416</w:t>
            </w:r>
          </w:p>
        </w:tc>
      </w:tr>
      <w:tr w:rsidR="009B3641" w:rsidRPr="00D071E5" w14:paraId="0B84B1AD"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A946F75"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335E2C6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CA0E8F9" w14:textId="77777777" w:rsidR="009B3641" w:rsidRPr="00D7636D" w:rsidRDefault="009B3641" w:rsidP="009B3641">
            <w:pPr>
              <w:widowControl w:val="0"/>
              <w:tabs>
                <w:tab w:val="left" w:pos="855"/>
              </w:tabs>
              <w:spacing w:after="160"/>
              <w:ind w:left="360"/>
              <w:rPr>
                <w:lang w:val="en-US"/>
              </w:rPr>
            </w:pPr>
            <w:r w:rsidRPr="00D071E5">
              <w:rPr>
                <w:rFonts w:ascii="GHEA Grapalat" w:hAnsi="GHEA Grapalat"/>
              </w:rPr>
              <w:t>13.</w:t>
            </w:r>
            <w:r w:rsidRPr="00D071E5">
              <w:rPr>
                <w:rFonts w:ascii="GHEA Grapalat" w:hAnsi="GHEA Grapalat"/>
              </w:rPr>
              <w:tab/>
              <w:t>Номер счета бенефициара (</w:t>
            </w:r>
            <w:proofErr w:type="spellStart"/>
            <w:r w:rsidRPr="00D071E5">
              <w:rPr>
                <w:rFonts w:ascii="GHEA Grapalat" w:hAnsi="GHEA Grapalat"/>
              </w:rPr>
              <w:t>сч</w:t>
            </w:r>
            <w:proofErr w:type="spellEnd"/>
            <w:r w:rsidRPr="00D071E5">
              <w:rPr>
                <w:rFonts w:ascii="GHEA Grapalat" w:hAnsi="GHEA Grapalat"/>
              </w:rPr>
              <w:t>.№)</w:t>
            </w:r>
            <w:r w:rsidRPr="00D071E5">
              <w:rPr>
                <w:rFonts w:ascii="GHEA Grapalat" w:hAnsi="GHEA Grapalat"/>
                <w:lang w:val="en-US"/>
              </w:rPr>
              <w:t xml:space="preserve"> </w:t>
            </w:r>
            <w:r w:rsidR="009D3236">
              <w:t xml:space="preserve"> </w:t>
            </w:r>
            <w:r w:rsidR="00D34B4F">
              <w:t xml:space="preserve">  </w:t>
            </w:r>
            <w:r w:rsidR="00571E10">
              <w:t xml:space="preserve"> </w:t>
            </w:r>
            <w:r w:rsidR="00921E94">
              <w:t xml:space="preserve"> </w:t>
            </w:r>
            <w:r w:rsidR="00E260A3" w:rsidRPr="00E260A3">
              <w:t>900</w:t>
            </w:r>
            <w:r w:rsidR="00D7636D">
              <w:rPr>
                <w:lang w:val="en-US"/>
              </w:rPr>
              <w:t>108</w:t>
            </w:r>
            <w:r w:rsidR="00E260A3" w:rsidRPr="00E260A3">
              <w:t>000</w:t>
            </w:r>
            <w:r w:rsidR="00D7636D">
              <w:rPr>
                <w:lang w:val="en-US"/>
              </w:rPr>
              <w:t>143</w:t>
            </w:r>
          </w:p>
          <w:p w14:paraId="4416A253" w14:textId="77777777" w:rsidR="003D5C85" w:rsidRPr="00D071E5" w:rsidRDefault="003D5C85" w:rsidP="009B3641">
            <w:pPr>
              <w:widowControl w:val="0"/>
              <w:tabs>
                <w:tab w:val="left" w:pos="855"/>
              </w:tabs>
              <w:spacing w:after="160"/>
              <w:ind w:left="360"/>
              <w:rPr>
                <w:rFonts w:ascii="GHEA Grapalat" w:hAnsi="GHEA Grapalat"/>
                <w:lang w:val="en-US"/>
              </w:rPr>
            </w:pPr>
          </w:p>
        </w:tc>
      </w:tr>
      <w:tr w:rsidR="00B138F3" w:rsidRPr="00D071E5" w14:paraId="3AA1A90F"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ED98A7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25C91C65"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6DF7645"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214CFD5A"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F5314A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18904087"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1A02AA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61B118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71082CF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3E0D57D0"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0D94AB"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A67854C"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0EE8B6C"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37E1960"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7071B75B"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41CE9" w14:textId="77777777" w:rsidR="00BE2572" w:rsidRPr="00D071E5" w:rsidRDefault="00BE2572" w:rsidP="00DE2AE3">
            <w:pPr>
              <w:widowControl w:val="0"/>
              <w:spacing w:after="160"/>
              <w:rPr>
                <w:rFonts w:ascii="GHEA Grapalat" w:hAnsi="GHEA Grapalat" w:cs="Sylfaen"/>
              </w:rPr>
            </w:pPr>
          </w:p>
          <w:p w14:paraId="2E26046A"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03843452" w14:textId="77777777" w:rsidR="00BE2572" w:rsidRPr="00D071E5" w:rsidRDefault="00BE2572" w:rsidP="00DE2AE3">
            <w:pPr>
              <w:widowControl w:val="0"/>
              <w:spacing w:after="160"/>
              <w:rPr>
                <w:rFonts w:ascii="GHEA Grapalat" w:hAnsi="GHEA Grapalat" w:cs="Sylfaen"/>
              </w:rPr>
            </w:pPr>
          </w:p>
          <w:p w14:paraId="01D7F127"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544B23F5" w14:textId="77777777" w:rsidR="00BE2572" w:rsidRPr="00D071E5" w:rsidRDefault="00BE2572" w:rsidP="00DE2AE3">
            <w:pPr>
              <w:widowControl w:val="0"/>
              <w:spacing w:after="160"/>
              <w:rPr>
                <w:rFonts w:ascii="GHEA Grapalat" w:hAnsi="GHEA Grapalat" w:cs="Sylfaen"/>
              </w:rPr>
            </w:pPr>
          </w:p>
          <w:p w14:paraId="61AF5016"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1DA043EC"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285A65BD"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2EFDD58F" w14:textId="77777777" w:rsidR="00BE2572" w:rsidRPr="00D071E5" w:rsidRDefault="00BE2572" w:rsidP="00DE2AE3">
            <w:pPr>
              <w:widowControl w:val="0"/>
              <w:spacing w:after="160"/>
              <w:rPr>
                <w:rFonts w:ascii="GHEA Grapalat" w:hAnsi="GHEA Grapalat" w:cs="Sylfaen"/>
              </w:rPr>
            </w:pPr>
          </w:p>
          <w:p w14:paraId="5AF696E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1071DF7" w14:textId="77777777" w:rsidR="00BE2572" w:rsidRPr="00D071E5" w:rsidRDefault="00BE2572" w:rsidP="00DE2AE3">
            <w:pPr>
              <w:widowControl w:val="0"/>
              <w:spacing w:after="160"/>
              <w:jc w:val="right"/>
              <w:rPr>
                <w:rFonts w:ascii="GHEA Grapalat" w:hAnsi="GHEA Grapalat" w:cs="Tahoma"/>
              </w:rPr>
            </w:pPr>
          </w:p>
          <w:p w14:paraId="4915599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531B7715" w14:textId="77777777" w:rsidR="00BE2572" w:rsidRPr="00D071E5" w:rsidRDefault="00BE2572" w:rsidP="00DE2AE3">
            <w:pPr>
              <w:widowControl w:val="0"/>
              <w:spacing w:after="160"/>
              <w:rPr>
                <w:rFonts w:ascii="GHEA Grapalat" w:hAnsi="GHEA Grapalat" w:cs="Sylfaen"/>
              </w:rPr>
            </w:pPr>
          </w:p>
          <w:p w14:paraId="5FB4506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55A3C00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37A03F0F"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199FEB5B" w14:textId="77777777" w:rsidR="00BE2572" w:rsidRPr="00D071E5" w:rsidRDefault="00BE2572" w:rsidP="00DE2AE3">
            <w:pPr>
              <w:widowControl w:val="0"/>
              <w:spacing w:after="160"/>
              <w:rPr>
                <w:rFonts w:ascii="GHEA Grapalat" w:hAnsi="GHEA Grapalat"/>
              </w:rPr>
            </w:pPr>
          </w:p>
          <w:p w14:paraId="2714D1C9"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4C0C9AF"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53062B38" w14:textId="77777777" w:rsidR="00BE2572" w:rsidRPr="00D071E5" w:rsidRDefault="00BE2572" w:rsidP="00DE2AE3">
            <w:pPr>
              <w:widowControl w:val="0"/>
              <w:spacing w:after="160"/>
              <w:rPr>
                <w:rFonts w:ascii="GHEA Grapalat" w:hAnsi="GHEA Grapalat" w:cs="Tahoma"/>
              </w:rPr>
            </w:pPr>
          </w:p>
          <w:p w14:paraId="2EB4EBB8"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DC3CCA8"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0B8F2891" w14:textId="77777777" w:rsidR="00BE2572" w:rsidRPr="00D071E5" w:rsidRDefault="00BE2572" w:rsidP="00DE2AE3">
            <w:pPr>
              <w:widowControl w:val="0"/>
              <w:spacing w:after="160"/>
              <w:rPr>
                <w:rFonts w:ascii="GHEA Grapalat" w:hAnsi="GHEA Grapalat" w:cs="Tahoma"/>
              </w:rPr>
            </w:pPr>
          </w:p>
          <w:p w14:paraId="0E140CEF"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3240E087"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DF25B41" w14:textId="77777777" w:rsidR="00BE2572" w:rsidRPr="00D071E5" w:rsidRDefault="00BE2572" w:rsidP="00DE2AE3">
            <w:pPr>
              <w:widowControl w:val="0"/>
              <w:spacing w:after="160"/>
              <w:rPr>
                <w:rFonts w:ascii="GHEA Grapalat" w:hAnsi="GHEA Grapalat" w:cs="Arial"/>
              </w:rPr>
            </w:pPr>
          </w:p>
        </w:tc>
      </w:tr>
      <w:tr w:rsidR="00B138F3" w:rsidRPr="00D071E5" w14:paraId="2A9BF7B4"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0609B5B7"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3D8CEEAB" w14:textId="77777777" w:rsidR="00BE2572" w:rsidRPr="00D071E5" w:rsidRDefault="00BE2572" w:rsidP="00DE2AE3">
            <w:pPr>
              <w:widowControl w:val="0"/>
              <w:spacing w:after="160"/>
              <w:rPr>
                <w:rFonts w:ascii="GHEA Grapalat" w:hAnsi="GHEA Grapalat" w:cs="Sylfaen"/>
              </w:rPr>
            </w:pPr>
          </w:p>
          <w:p w14:paraId="62ACF102"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1FA6C03B"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5B295D7D" w14:textId="77777777" w:rsidR="00BE2572" w:rsidRPr="00D071E5" w:rsidRDefault="00BE2572" w:rsidP="00DE2AE3">
            <w:pPr>
              <w:widowControl w:val="0"/>
              <w:spacing w:after="160"/>
              <w:rPr>
                <w:rFonts w:ascii="GHEA Grapalat" w:hAnsi="GHEA Grapalat"/>
              </w:rPr>
            </w:pPr>
          </w:p>
          <w:p w14:paraId="5CF47E3E"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3C7A6C70" w14:textId="77777777" w:rsidR="00BE2572" w:rsidRPr="00D071E5" w:rsidRDefault="00BE2572" w:rsidP="00BE2572">
      <w:pPr>
        <w:widowControl w:val="0"/>
        <w:spacing w:after="160"/>
        <w:jc w:val="center"/>
        <w:rPr>
          <w:rFonts w:ascii="GHEA Grapalat" w:hAnsi="GHEA Grapalat" w:cs="Sylfaen"/>
        </w:rPr>
      </w:pPr>
    </w:p>
    <w:p w14:paraId="3F9ED96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C083B82"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72DFCF4D"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63AF622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20BE7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63716D1"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A735659"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75C46913"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AFFE87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1685690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1A346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6359934F"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751E81"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6E202E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205EA5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548419"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75C9370"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91202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B8B6AB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E8A7DB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764D4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CC8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7A6B01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BE97F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D95D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E16E3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1322DE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7E44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B8D639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A33667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F84F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CD542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4DCF65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B6D9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0D374D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7810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5EBB3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422C8A"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1B37D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561C60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68888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D4B349B"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92DFE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FB0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7686D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C3205F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6D9E9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B553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2C03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29DA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49D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DFD3B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49093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ECE5B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B34E2F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6F3D68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9C6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1CA4E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93DD7E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2FC434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666D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98B88A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05541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7DA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D130D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EFB8A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33AD6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D2C1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8825F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C9795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72E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A0A87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B6CAD2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5545A3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6D4D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F5F22B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FC41A6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34C8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07C72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26FC78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01CD55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7578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DD50B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34FE0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1CC6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50B42F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C13E1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1CA6A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0490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1DE38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52D8EF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D23D3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F8477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7E831C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26595D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62785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5B0B02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662815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8B0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72E21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69EEC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A937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6D775A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2C937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53931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D3EF7D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3B6607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19C0D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12F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4ACA6B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E84CFF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2AF88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38CCC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B83929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45AD1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9867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A679F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45354E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DC31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B613B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C26B7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D1B7D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238B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DAD12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3BD3B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9E0A0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F3C6B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57C1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120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04BDDF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98EDBA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D02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493FC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0E1304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AE40E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0FC87B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42EFD20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559EA4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57D906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D1A1E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00614B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A37730"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C20229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7DCA10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1A41AB"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55F27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7443CC0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7F6C1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15298F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A61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236B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6D049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AD99F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1F78E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11F468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0C6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ED4B7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0DF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D636C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A35424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3BAA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407F5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0668C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92656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78D043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9626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853F73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83F59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B65F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4945F5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5B19A068"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12BAAE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0347E9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97464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CA570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578E81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7A6C26D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21C308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E7E53B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F5EF8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0A929C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2EDF0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3E2DD7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FA37F9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33CF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0027B47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E430B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D0BD90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145BD3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A54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107A26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CEE8B0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899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006D8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1A364B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63AB7E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D3182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A52D81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3842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8E3D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2917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778162"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0B49B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1DA55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D5CC59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15C4B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79E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3E669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9710AB5"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898CD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DC8C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4FD09F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A74D44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15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1E4A02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AE1196A"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2BBC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031C3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75F76E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4604EF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C2E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9B27D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F8AC16F"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2A950D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F514A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E260A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473AD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DA3C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34F1FD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8536D2" w14:textId="77777777" w:rsidR="00BE2572" w:rsidRPr="00D071E5" w:rsidRDefault="00BE2572" w:rsidP="00DE2AE3">
            <w:pPr>
              <w:widowControl w:val="0"/>
              <w:spacing w:after="120"/>
              <w:jc w:val="center"/>
              <w:rPr>
                <w:rFonts w:ascii="GHEA Grapalat" w:hAnsi="GHEA Grapalat"/>
                <w:sz w:val="18"/>
                <w:szCs w:val="18"/>
              </w:rPr>
            </w:pPr>
          </w:p>
        </w:tc>
      </w:tr>
    </w:tbl>
    <w:p w14:paraId="3336A0D6" w14:textId="77777777" w:rsidR="00BE2572" w:rsidRPr="00D071E5" w:rsidRDefault="00BE2572" w:rsidP="00BE2572">
      <w:pPr>
        <w:widowControl w:val="0"/>
        <w:spacing w:after="160"/>
        <w:ind w:left="567" w:right="565"/>
        <w:jc w:val="center"/>
        <w:rPr>
          <w:rFonts w:ascii="GHEA Grapalat" w:hAnsi="GHEA Grapalat"/>
          <w:b/>
        </w:rPr>
      </w:pPr>
    </w:p>
    <w:p w14:paraId="51C502D0" w14:textId="77777777" w:rsidR="00BE2572" w:rsidRPr="00D071E5" w:rsidRDefault="00BE2572" w:rsidP="00BE2572">
      <w:pPr>
        <w:widowControl w:val="0"/>
        <w:spacing w:after="160"/>
        <w:ind w:left="567" w:right="565"/>
        <w:jc w:val="center"/>
        <w:rPr>
          <w:rFonts w:ascii="GHEA Grapalat" w:hAnsi="GHEA Grapalat"/>
          <w:b/>
        </w:rPr>
      </w:pPr>
    </w:p>
    <w:p w14:paraId="0E09D3EF" w14:textId="77777777" w:rsidR="00BE2572" w:rsidRPr="00D071E5" w:rsidRDefault="00BE2572" w:rsidP="00BE2572">
      <w:pPr>
        <w:widowControl w:val="0"/>
        <w:spacing w:after="160"/>
        <w:ind w:left="567" w:right="565"/>
        <w:jc w:val="center"/>
        <w:rPr>
          <w:rFonts w:ascii="GHEA Grapalat" w:hAnsi="GHEA Grapalat"/>
          <w:b/>
        </w:rPr>
      </w:pPr>
    </w:p>
    <w:p w14:paraId="2A1440A8" w14:textId="77777777" w:rsidR="00B4502F" w:rsidRPr="00D071E5" w:rsidRDefault="00B4502F" w:rsidP="00D01D39">
      <w:pPr>
        <w:widowControl w:val="0"/>
        <w:spacing w:after="160"/>
        <w:jc w:val="both"/>
        <w:rPr>
          <w:rFonts w:ascii="GHEA Grapalat" w:hAnsi="GHEA Grapalat"/>
        </w:rPr>
      </w:pPr>
    </w:p>
    <w:p w14:paraId="660135C9"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5779482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2D285E4" w14:textId="77777777"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DF287D" w:rsidRPr="00541F50">
        <w:rPr>
          <w:rFonts w:ascii="GHEA Grapalat" w:hAnsi="GHEA Grapalat"/>
          <w:bCs/>
          <w:iCs/>
          <w:sz w:val="24"/>
          <w:szCs w:val="24"/>
          <w:lang w:val="pt-BR"/>
        </w:rPr>
        <w:t>ԿՄԱ</w:t>
      </w:r>
      <w:r w:rsidR="00DF287D" w:rsidRPr="00541F50">
        <w:rPr>
          <w:rFonts w:ascii="GHEA Grapalat" w:hAnsi="GHEA Grapalat"/>
          <w:bCs/>
          <w:iCs/>
          <w:sz w:val="24"/>
          <w:szCs w:val="24"/>
          <w:lang w:val="es-ES"/>
        </w:rPr>
        <w:t>2</w:t>
      </w:r>
      <w:r w:rsidR="00DF287D" w:rsidRPr="00541F50">
        <w:rPr>
          <w:rFonts w:ascii="GHEA Grapalat" w:hAnsi="GHEA Grapalat"/>
          <w:bCs/>
          <w:iCs/>
          <w:sz w:val="24"/>
          <w:szCs w:val="24"/>
          <w:lang w:val="pt-BR"/>
        </w:rPr>
        <w:t>ՀԴ</w:t>
      </w:r>
      <w:r w:rsidR="00DF287D" w:rsidRPr="00541F50">
        <w:rPr>
          <w:rFonts w:ascii="GHEA Grapalat" w:hAnsi="GHEA Grapalat"/>
          <w:sz w:val="24"/>
          <w:szCs w:val="24"/>
          <w:lang w:val="af-ZA"/>
        </w:rPr>
        <w:t>-ԳՀԱՊՁԲ-2026/01</w:t>
      </w:r>
      <w:r w:rsidR="00DF287D" w:rsidRPr="004001BB">
        <w:rPr>
          <w:rFonts w:ascii="GHEA Grapalat" w:eastAsiaTheme="minorHAnsi" w:hAnsi="GHEA Grapalat" w:cstheme="minorBidi"/>
          <w:i/>
          <w:sz w:val="24"/>
          <w:szCs w:val="24"/>
        </w:rPr>
        <w:t xml:space="preserve">                                                           </w:t>
      </w:r>
    </w:p>
    <w:p w14:paraId="416767BA"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70313A0"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0C14BECA"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1A6ED4C5" w14:textId="77777777" w:rsidTr="00F15CED">
        <w:tc>
          <w:tcPr>
            <w:tcW w:w="4643" w:type="dxa"/>
          </w:tcPr>
          <w:p w14:paraId="12E800CF"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6973CC3B"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28E53B2C"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D1BC3E6" w14:textId="77777777" w:rsidR="00071D1C" w:rsidRPr="00D071E5" w:rsidRDefault="00071D1C" w:rsidP="00B46D58">
      <w:pPr>
        <w:widowControl w:val="0"/>
        <w:spacing w:after="160"/>
        <w:ind w:firstLine="709"/>
        <w:jc w:val="both"/>
        <w:rPr>
          <w:rFonts w:ascii="GHEA Grapalat" w:hAnsi="GHEA Grapalat"/>
          <w:b/>
        </w:rPr>
      </w:pPr>
    </w:p>
    <w:p w14:paraId="2D37423F"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3BF52FBF"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8358974" w14:textId="77777777" w:rsidR="00071D1C" w:rsidRPr="00D071E5" w:rsidRDefault="00071D1C" w:rsidP="00B46D58">
      <w:pPr>
        <w:widowControl w:val="0"/>
        <w:spacing w:after="160"/>
        <w:ind w:firstLine="709"/>
        <w:jc w:val="both"/>
        <w:rPr>
          <w:rFonts w:ascii="GHEA Grapalat" w:hAnsi="GHEA Grapalat" w:cs="Times Armenian"/>
        </w:rPr>
      </w:pPr>
    </w:p>
    <w:p w14:paraId="48E70387"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617F2A75"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68CB13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Отказываться от товара в случае </w:t>
      </w:r>
      <w:proofErr w:type="spellStart"/>
      <w:r w:rsidRPr="00D071E5">
        <w:rPr>
          <w:rFonts w:ascii="GHEA Grapalat" w:hAnsi="GHEA Grapalat"/>
        </w:rPr>
        <w:t>непоставки</w:t>
      </w:r>
      <w:proofErr w:type="spellEnd"/>
      <w:r w:rsidRPr="00D071E5">
        <w:rPr>
          <w:rFonts w:ascii="GHEA Grapalat" w:hAnsi="GHEA Grapalat"/>
        </w:rPr>
        <w:t xml:space="preserve">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3E77FF6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C8DB32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031F143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A56960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46C5AE6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8BFC66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 xml:space="preserve">требовать восполнения </w:t>
      </w:r>
      <w:proofErr w:type="spellStart"/>
      <w:r w:rsidRPr="00D071E5">
        <w:rPr>
          <w:rFonts w:ascii="GHEA Grapalat" w:hAnsi="GHEA Grapalat"/>
        </w:rPr>
        <w:t>недопереданного</w:t>
      </w:r>
      <w:proofErr w:type="spellEnd"/>
      <w:r w:rsidRPr="00D071E5">
        <w:rPr>
          <w:rFonts w:ascii="GHEA Grapalat" w:hAnsi="GHEA Grapalat"/>
        </w:rPr>
        <w:t xml:space="preserve"> количества</w:t>
      </w:r>
      <w:r w:rsidR="00AA7117" w:rsidRPr="00D071E5">
        <w:rPr>
          <w:rFonts w:ascii="GHEA Grapalat" w:hAnsi="GHEA Grapalat"/>
        </w:rPr>
        <w:t xml:space="preserve"> </w:t>
      </w:r>
      <w:r w:rsidRPr="00D071E5">
        <w:rPr>
          <w:rFonts w:ascii="GHEA Grapalat" w:hAnsi="GHEA Grapalat"/>
        </w:rPr>
        <w:t>товара;</w:t>
      </w:r>
    </w:p>
    <w:p w14:paraId="602B77B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9BC16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385863A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31F44E58"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46E5AC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189DC28A"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73CE2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5D2D50E"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444720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40D808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3AD892E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218762A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61DFB0B9"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5D8B9B2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4FCCCB63"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EA37E1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1290C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EC30475"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A8EFEBB"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7ACF1A1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762882C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B2DDC8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97288A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39F1457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8019A59"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708B3F2A"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290331C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A98B0E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EC8389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22F86D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2455CB3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A61CB6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64C61B9E"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F1E626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BB0DEE1"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B634E0D"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2BB653B7"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B66B3A"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4D3C381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1A40575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3162A887"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30E7FE50"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F14108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4FCB50EE"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45EC8949"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1E5B92A8"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3A16086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7A4D3B4B"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FE8B151"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CE7610C"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7382BD22"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799EAEE5"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7A8769C" w14:textId="77777777" w:rsidR="00BE5F44" w:rsidRPr="00D071E5" w:rsidRDefault="00BE5F44" w:rsidP="00B46D58">
      <w:pPr>
        <w:widowControl w:val="0"/>
        <w:tabs>
          <w:tab w:val="left" w:pos="1134"/>
        </w:tabs>
        <w:spacing w:after="160"/>
        <w:ind w:firstLine="567"/>
        <w:jc w:val="both"/>
        <w:rPr>
          <w:rFonts w:ascii="GHEA Grapalat" w:hAnsi="GHEA Grapalat"/>
        </w:rPr>
      </w:pPr>
    </w:p>
    <w:p w14:paraId="74DB1C67"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14DDA48A"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15FE053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D1A18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28999D"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199A11D3"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46AA93CF"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8F542F8"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1416E49C" w14:textId="77777777" w:rsidR="00D52566" w:rsidRPr="00D071E5" w:rsidRDefault="00D52566" w:rsidP="00B46D58">
      <w:pPr>
        <w:rPr>
          <w:rFonts w:ascii="GHEA Grapalat" w:hAnsi="GHEA Grapalat"/>
          <w:lang w:val="hy-AM"/>
        </w:rPr>
      </w:pPr>
    </w:p>
    <w:p w14:paraId="4D4CF735"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1CB4917C"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63E04BB" w14:textId="77777777" w:rsidR="0094684E" w:rsidRPr="00D071E5" w:rsidRDefault="0094684E" w:rsidP="00B46D58">
      <w:pPr>
        <w:widowControl w:val="0"/>
        <w:spacing w:after="160"/>
        <w:jc w:val="center"/>
        <w:rPr>
          <w:rFonts w:ascii="GHEA Grapalat" w:hAnsi="GHEA Grapalat"/>
          <w:lang w:val="hy-AM"/>
        </w:rPr>
      </w:pPr>
    </w:p>
    <w:p w14:paraId="24486D1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098E38E5"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0295061"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3BFD730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0531B812"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071E5">
        <w:rPr>
          <w:rFonts w:ascii="GHEA Grapalat" w:hAnsi="GHEA Grapalat"/>
        </w:rPr>
        <w:t>незаключения</w:t>
      </w:r>
      <w:proofErr w:type="spellEnd"/>
      <w:r w:rsidRPr="00D071E5">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5F6F41AF"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4A37CACA"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596B76A8"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AB3EB9E"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362C50C"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6F2E1D1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57201E3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633991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0485E0C7"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D071E5">
        <w:rPr>
          <w:rFonts w:ascii="GHEA Grapalat" w:hAnsi="GHEA Grapalat"/>
        </w:rPr>
        <w:t>товара</w:t>
      </w:r>
      <w:r w:rsidR="005A3009" w:rsidRPr="00D071E5">
        <w:rPr>
          <w:rFonts w:ascii="GHEA Grapalat" w:hAnsi="GHEA Grapalat"/>
        </w:rPr>
        <w:t>,а</w:t>
      </w:r>
      <w:proofErr w:type="spellEnd"/>
      <w:r w:rsidR="005A3009" w:rsidRPr="00D071E5">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F0CF3B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EEE302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22BB5537"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07C0E62B"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E4AA22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603BF4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7732253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w:t>
      </w:r>
      <w:proofErr w:type="spellStart"/>
      <w:r w:rsidRPr="00D071E5">
        <w:rPr>
          <w:rFonts w:ascii="GHEA Grapalat" w:hAnsi="GHEA Grapalat"/>
        </w:rPr>
        <w:t>заключенo</w:t>
      </w:r>
      <w:proofErr w:type="spellEnd"/>
      <w:r w:rsidRPr="00D071E5">
        <w:rPr>
          <w:rFonts w:ascii="GHEA Grapalat" w:hAnsi="GHEA Grapalat"/>
        </w:rPr>
        <w:t xml:space="preserve">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59CA7543"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1D5BD578" w14:textId="77777777" w:rsidTr="0016519F">
        <w:tc>
          <w:tcPr>
            <w:tcW w:w="4536" w:type="dxa"/>
          </w:tcPr>
          <w:p w14:paraId="470173D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1DC6CE0A"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6EDB068F"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63978D3D"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48124F93" w14:textId="77777777" w:rsidR="00071D1C" w:rsidRPr="00D071E5" w:rsidRDefault="00071D1C" w:rsidP="00B46D58">
            <w:pPr>
              <w:widowControl w:val="0"/>
              <w:spacing w:after="160"/>
              <w:jc w:val="center"/>
              <w:rPr>
                <w:rFonts w:ascii="GHEA Grapalat" w:hAnsi="GHEA Grapalat"/>
              </w:rPr>
            </w:pPr>
          </w:p>
        </w:tc>
        <w:tc>
          <w:tcPr>
            <w:tcW w:w="4343" w:type="dxa"/>
          </w:tcPr>
          <w:p w14:paraId="0183A242"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31F46803"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0847111D"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2968323B"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719181F" w14:textId="77777777" w:rsidR="00382B60" w:rsidRPr="00D071E5" w:rsidRDefault="00382B60" w:rsidP="00B46D58">
      <w:pPr>
        <w:widowControl w:val="0"/>
        <w:spacing w:after="160"/>
        <w:ind w:firstLine="567"/>
        <w:jc w:val="both"/>
        <w:rPr>
          <w:rFonts w:ascii="GHEA Grapalat" w:hAnsi="GHEA Grapalat"/>
          <w:i/>
          <w:lang w:val="hy-AM"/>
        </w:rPr>
      </w:pPr>
    </w:p>
    <w:p w14:paraId="48BF564F"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6F5EEC37" w14:textId="77777777" w:rsidR="00071D1C" w:rsidRPr="00D071E5" w:rsidRDefault="00071D1C" w:rsidP="00B46D58">
      <w:pPr>
        <w:widowControl w:val="0"/>
        <w:spacing w:after="160"/>
        <w:rPr>
          <w:rFonts w:ascii="GHEA Grapalat" w:hAnsi="GHEA Grapalat"/>
        </w:rPr>
      </w:pPr>
    </w:p>
    <w:p w14:paraId="2798D9D1" w14:textId="77777777" w:rsidR="00071D1C" w:rsidRPr="00D071E5" w:rsidRDefault="00071D1C" w:rsidP="00B46D58">
      <w:pPr>
        <w:widowControl w:val="0"/>
        <w:spacing w:after="160"/>
        <w:jc w:val="right"/>
        <w:rPr>
          <w:rFonts w:ascii="GHEA Grapalat" w:hAnsi="GHEA Grapalat"/>
        </w:rPr>
        <w:sectPr w:rsidR="00071D1C" w:rsidRPr="00D071E5" w:rsidSect="00AA613F">
          <w:footerReference w:type="default" r:id="rId12"/>
          <w:footnotePr>
            <w:pos w:val="beneathText"/>
          </w:footnotePr>
          <w:pgSz w:w="11906" w:h="16838" w:code="9"/>
          <w:pgMar w:top="720" w:right="720" w:bottom="720" w:left="720" w:header="561" w:footer="561" w:gutter="0"/>
          <w:cols w:space="720"/>
          <w:docGrid w:linePitch="326"/>
        </w:sectPr>
      </w:pPr>
    </w:p>
    <w:p w14:paraId="2DE8E6B1"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5AE6DDE1"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65DAE8D0"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1A2258DE"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58D6A704" w14:textId="77777777" w:rsidTr="00E83224">
        <w:trPr>
          <w:jc w:val="center"/>
        </w:trPr>
        <w:tc>
          <w:tcPr>
            <w:tcW w:w="15867" w:type="dxa"/>
            <w:gridSpan w:val="12"/>
            <w:vAlign w:val="center"/>
          </w:tcPr>
          <w:p w14:paraId="32B8064E"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0E293E1C" w14:textId="77777777" w:rsidTr="00E83224">
        <w:trPr>
          <w:trHeight w:val="219"/>
          <w:jc w:val="center"/>
        </w:trPr>
        <w:tc>
          <w:tcPr>
            <w:tcW w:w="777" w:type="dxa"/>
            <w:vMerge w:val="restart"/>
            <w:vAlign w:val="center"/>
          </w:tcPr>
          <w:p w14:paraId="3DD225A3"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41FAA83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48153E0C"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71FA1EEF"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2381A918"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4040B158"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0CE05C95"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164C6AEA"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0CAE61FC"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18F1C542"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691F3950" w14:textId="77777777" w:rsidTr="00E83224">
        <w:trPr>
          <w:trHeight w:val="445"/>
          <w:jc w:val="center"/>
        </w:trPr>
        <w:tc>
          <w:tcPr>
            <w:tcW w:w="777" w:type="dxa"/>
            <w:vMerge/>
            <w:vAlign w:val="center"/>
          </w:tcPr>
          <w:p w14:paraId="5F407670"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70C7E5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45583077"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348230A"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6175205B"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65672836"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417E81B3"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2D4280F4"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6B59CAB5" w14:textId="77777777" w:rsidR="00071D1C" w:rsidRPr="00D071E5" w:rsidRDefault="00071D1C" w:rsidP="00E83224">
            <w:pPr>
              <w:widowControl w:val="0"/>
              <w:rPr>
                <w:rFonts w:ascii="GHEA Grapalat" w:hAnsi="GHEA Grapalat"/>
                <w:sz w:val="16"/>
                <w:szCs w:val="16"/>
              </w:rPr>
            </w:pPr>
          </w:p>
        </w:tc>
        <w:tc>
          <w:tcPr>
            <w:tcW w:w="846" w:type="dxa"/>
            <w:vAlign w:val="center"/>
          </w:tcPr>
          <w:p w14:paraId="6EC27930"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35B014F5"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3F20D1D9"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DF287D" w:rsidRPr="00921E94" w14:paraId="4DB766F8" w14:textId="77777777" w:rsidTr="00800EDC">
        <w:trPr>
          <w:trHeight w:val="246"/>
          <w:jc w:val="center"/>
        </w:trPr>
        <w:tc>
          <w:tcPr>
            <w:tcW w:w="777" w:type="dxa"/>
            <w:vAlign w:val="center"/>
          </w:tcPr>
          <w:p w14:paraId="6DE696D7" w14:textId="77777777" w:rsidR="00DF287D" w:rsidRPr="009C3FDB" w:rsidRDefault="00DF287D" w:rsidP="00800EDC">
            <w:pPr>
              <w:widowControl w:val="0"/>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42359BB5" w14:textId="77777777" w:rsidR="00DF287D" w:rsidRPr="002C4D55" w:rsidRDefault="00DF287D" w:rsidP="00800EDC">
            <w:pPr>
              <w:widowControl w:val="0"/>
              <w:jc w:val="center"/>
              <w:rPr>
                <w:rFonts w:ascii="GHEA Grapalat" w:hAnsi="GHEA Grapalat"/>
                <w:sz w:val="16"/>
                <w:szCs w:val="16"/>
              </w:rPr>
            </w:pPr>
            <w:r w:rsidRPr="00BB3A42">
              <w:rPr>
                <w:rFonts w:ascii="GHEA Grapalat" w:hAnsi="GHEA Grapalat"/>
                <w:sz w:val="16"/>
                <w:szCs w:val="16"/>
              </w:rPr>
              <w:t>15872400</w:t>
            </w:r>
          </w:p>
        </w:tc>
        <w:tc>
          <w:tcPr>
            <w:tcW w:w="1276" w:type="dxa"/>
            <w:vAlign w:val="center"/>
          </w:tcPr>
          <w:p w14:paraId="1DA35449" w14:textId="77777777" w:rsidR="00DF287D" w:rsidRPr="00875F92" w:rsidRDefault="00DF287D" w:rsidP="00800EDC">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1DE52CB8" w14:textId="77777777" w:rsidR="00DF287D" w:rsidRPr="00D071E5" w:rsidRDefault="00DF287D" w:rsidP="00800EDC">
            <w:pPr>
              <w:widowControl w:val="0"/>
              <w:jc w:val="center"/>
              <w:rPr>
                <w:rFonts w:ascii="GHEA Grapalat" w:hAnsi="GHEA Grapalat"/>
                <w:sz w:val="16"/>
                <w:szCs w:val="16"/>
              </w:rPr>
            </w:pPr>
          </w:p>
        </w:tc>
        <w:tc>
          <w:tcPr>
            <w:tcW w:w="3827" w:type="dxa"/>
            <w:vAlign w:val="center"/>
          </w:tcPr>
          <w:p w14:paraId="7BF14B28" w14:textId="77777777" w:rsidR="00DF287D" w:rsidRPr="009432D0" w:rsidRDefault="00DF287D" w:rsidP="00800EDC">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72DD4633" w14:textId="77777777" w:rsidR="00DF287D" w:rsidRPr="00D071E5" w:rsidRDefault="00DF287D" w:rsidP="00800EDC">
            <w:pPr>
              <w:widowControl w:val="0"/>
              <w:jc w:val="center"/>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DDAF85B" w14:textId="77777777" w:rsidR="00DF287D" w:rsidRPr="009E7502" w:rsidRDefault="00DF287D"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44768F34" w14:textId="77777777" w:rsidR="00DF287D" w:rsidRPr="00921E94" w:rsidRDefault="00DF287D" w:rsidP="00800EDC">
            <w:pPr>
              <w:widowControl w:val="0"/>
              <w:jc w:val="center"/>
              <w:rPr>
                <w:rFonts w:ascii="GHEA Grapalat" w:hAnsi="GHEA Grapalat"/>
                <w:sz w:val="16"/>
                <w:szCs w:val="16"/>
              </w:rPr>
            </w:pPr>
          </w:p>
        </w:tc>
        <w:tc>
          <w:tcPr>
            <w:tcW w:w="992" w:type="dxa"/>
            <w:vAlign w:val="center"/>
          </w:tcPr>
          <w:p w14:paraId="1360970F" w14:textId="77777777" w:rsidR="00DF287D" w:rsidRPr="00926F55" w:rsidRDefault="00DF287D" w:rsidP="00A65260">
            <w:pPr>
              <w:jc w:val="center"/>
              <w:rPr>
                <w:rFonts w:ascii="GHEA Grapalat" w:hAnsi="GHEA Grapalat"/>
                <w:sz w:val="16"/>
                <w:szCs w:val="16"/>
              </w:rPr>
            </w:pPr>
            <w:r>
              <w:rPr>
                <w:rFonts w:ascii="GHEA Grapalat" w:hAnsi="GHEA Grapalat" w:cs="Calibri"/>
                <w:color w:val="000000"/>
                <w:sz w:val="16"/>
                <w:szCs w:val="16"/>
              </w:rPr>
              <w:t>117</w:t>
            </w:r>
            <w:r w:rsidRPr="00446896">
              <w:rPr>
                <w:rFonts w:ascii="GHEA Grapalat" w:hAnsi="GHEA Grapalat" w:cs="Calibri"/>
                <w:color w:val="000000"/>
                <w:sz w:val="16"/>
                <w:szCs w:val="16"/>
              </w:rPr>
              <w:t>,</w:t>
            </w:r>
            <w:r>
              <w:rPr>
                <w:rFonts w:ascii="GHEA Grapalat" w:hAnsi="GHEA Grapalat" w:cs="Calibri"/>
                <w:color w:val="000000"/>
                <w:sz w:val="16"/>
                <w:szCs w:val="16"/>
              </w:rPr>
              <w:t>500</w:t>
            </w:r>
          </w:p>
        </w:tc>
        <w:tc>
          <w:tcPr>
            <w:tcW w:w="855" w:type="dxa"/>
            <w:vAlign w:val="center"/>
          </w:tcPr>
          <w:p w14:paraId="7B8FD3C4" w14:textId="77777777" w:rsidR="00DF287D" w:rsidRPr="00921E94" w:rsidRDefault="00DF287D" w:rsidP="00800EDC">
            <w:pPr>
              <w:widowControl w:val="0"/>
              <w:jc w:val="center"/>
              <w:rPr>
                <w:rFonts w:ascii="GHEA Grapalat" w:hAnsi="GHEA Grapalat"/>
                <w:sz w:val="16"/>
                <w:szCs w:val="16"/>
              </w:rPr>
            </w:pPr>
          </w:p>
        </w:tc>
        <w:tc>
          <w:tcPr>
            <w:tcW w:w="846" w:type="dxa"/>
            <w:vAlign w:val="center"/>
          </w:tcPr>
          <w:p w14:paraId="57BC04AE" w14:textId="77777777" w:rsidR="00DF287D" w:rsidRPr="00AC3F76" w:rsidRDefault="00B949E2" w:rsidP="00800EDC">
            <w:pPr>
              <w:widowControl w:val="0"/>
              <w:jc w:val="center"/>
              <w:rPr>
                <w:rFonts w:ascii="GHEA Grapalat" w:hAnsi="GHEA Grapalat"/>
                <w:sz w:val="16"/>
                <w:szCs w:val="16"/>
              </w:rPr>
            </w:pPr>
            <w:r w:rsidRPr="00B949E2">
              <w:rPr>
                <w:rFonts w:ascii="GHEA Grapalat" w:hAnsi="GHEA Grapalat"/>
                <w:sz w:val="16"/>
                <w:szCs w:val="16"/>
              </w:rPr>
              <w:t>К. Абовян, Тарту, 1/15</w:t>
            </w:r>
          </w:p>
        </w:tc>
        <w:tc>
          <w:tcPr>
            <w:tcW w:w="801" w:type="dxa"/>
            <w:vAlign w:val="center"/>
          </w:tcPr>
          <w:p w14:paraId="630C786D" w14:textId="77777777" w:rsidR="00DF287D" w:rsidRPr="00921E94" w:rsidRDefault="00DF287D"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074D90B" w14:textId="77777777" w:rsidR="00DF287D" w:rsidRPr="00BB3A42" w:rsidRDefault="00DF287D" w:rsidP="00800EDC">
            <w:pPr>
              <w:widowControl w:val="0"/>
              <w:jc w:val="center"/>
              <w:rPr>
                <w:rFonts w:ascii="GHEA Grapalat" w:hAnsi="GHEA Grapalat"/>
                <w:sz w:val="16"/>
                <w:szCs w:val="16"/>
              </w:rPr>
            </w:pPr>
            <w:r w:rsidRPr="00921E94">
              <w:rPr>
                <w:rFonts w:ascii="GHEA Grapalat" w:hAnsi="GHEA Grapalat"/>
                <w:sz w:val="16"/>
                <w:szCs w:val="16"/>
              </w:rPr>
              <w:t xml:space="preserve">с момента вступления договора в силу до </w:t>
            </w:r>
            <w:r>
              <w:rPr>
                <w:rFonts w:ascii="GHEA Grapalat" w:hAnsi="GHEA Grapalat"/>
                <w:sz w:val="16"/>
                <w:szCs w:val="16"/>
              </w:rPr>
              <w:t>25.</w:t>
            </w:r>
            <w:r w:rsidRPr="00BB3A42">
              <w:rPr>
                <w:rFonts w:ascii="GHEA Grapalat" w:hAnsi="GHEA Grapalat"/>
                <w:sz w:val="16"/>
                <w:szCs w:val="16"/>
              </w:rPr>
              <w:t>05</w:t>
            </w:r>
            <w:r>
              <w:rPr>
                <w:rFonts w:ascii="GHEA Grapalat" w:hAnsi="GHEA Grapalat"/>
                <w:sz w:val="16"/>
                <w:szCs w:val="16"/>
              </w:rPr>
              <w:t>.202</w:t>
            </w:r>
            <w:r w:rsidRPr="00BB3A42">
              <w:rPr>
                <w:rFonts w:ascii="GHEA Grapalat" w:hAnsi="GHEA Grapalat"/>
                <w:sz w:val="16"/>
                <w:szCs w:val="16"/>
              </w:rPr>
              <w:t>6</w:t>
            </w:r>
          </w:p>
        </w:tc>
      </w:tr>
      <w:tr w:rsidR="00B949E2" w:rsidRPr="00921E94" w14:paraId="42309D23" w14:textId="77777777" w:rsidTr="00E51018">
        <w:trPr>
          <w:trHeight w:val="246"/>
          <w:jc w:val="center"/>
        </w:trPr>
        <w:tc>
          <w:tcPr>
            <w:tcW w:w="777" w:type="dxa"/>
            <w:vAlign w:val="center"/>
          </w:tcPr>
          <w:p w14:paraId="0FF60832" w14:textId="77777777" w:rsidR="00B949E2" w:rsidRPr="001A1CC9" w:rsidRDefault="00B949E2" w:rsidP="00800EDC">
            <w:pPr>
              <w:widowControl w:val="0"/>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6CA5204E"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15421100</w:t>
            </w:r>
          </w:p>
        </w:tc>
        <w:tc>
          <w:tcPr>
            <w:tcW w:w="1276" w:type="dxa"/>
            <w:vAlign w:val="center"/>
          </w:tcPr>
          <w:p w14:paraId="15D54EBE"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333A92FC"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69259DB8" w14:textId="77777777" w:rsidR="00B949E2" w:rsidRPr="00D071E5" w:rsidRDefault="00B949E2" w:rsidP="00800EDC">
            <w:pPr>
              <w:widowControl w:val="0"/>
              <w:jc w:val="center"/>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63208351"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15AB4B5"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3FD36E61"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670</w:t>
            </w:r>
            <w:r w:rsidRPr="00446896">
              <w:rPr>
                <w:rFonts w:ascii="GHEA Grapalat" w:hAnsi="GHEA Grapalat" w:cs="Calibri"/>
                <w:color w:val="000000"/>
                <w:sz w:val="16"/>
                <w:szCs w:val="16"/>
              </w:rPr>
              <w:t>,</w:t>
            </w:r>
            <w:r>
              <w:rPr>
                <w:rFonts w:ascii="GHEA Grapalat" w:hAnsi="GHEA Grapalat" w:cs="Calibri"/>
                <w:color w:val="000000"/>
                <w:sz w:val="16"/>
                <w:szCs w:val="16"/>
              </w:rPr>
              <w:t>460</w:t>
            </w:r>
          </w:p>
        </w:tc>
        <w:tc>
          <w:tcPr>
            <w:tcW w:w="855" w:type="dxa"/>
            <w:vAlign w:val="center"/>
          </w:tcPr>
          <w:p w14:paraId="2D3E44FF" w14:textId="77777777" w:rsidR="00B949E2" w:rsidRPr="00921E94" w:rsidRDefault="00B949E2" w:rsidP="00800EDC">
            <w:pPr>
              <w:widowControl w:val="0"/>
              <w:jc w:val="center"/>
              <w:rPr>
                <w:rFonts w:ascii="GHEA Grapalat" w:hAnsi="GHEA Grapalat"/>
                <w:sz w:val="16"/>
                <w:szCs w:val="16"/>
              </w:rPr>
            </w:pPr>
          </w:p>
        </w:tc>
        <w:tc>
          <w:tcPr>
            <w:tcW w:w="846" w:type="dxa"/>
          </w:tcPr>
          <w:p w14:paraId="48E9C899" w14:textId="77777777" w:rsidR="00B949E2" w:rsidRDefault="00B949E2">
            <w:r w:rsidRPr="00A77556">
              <w:rPr>
                <w:rFonts w:ascii="GHEA Grapalat" w:hAnsi="GHEA Grapalat"/>
                <w:sz w:val="16"/>
                <w:szCs w:val="16"/>
              </w:rPr>
              <w:t>К. Абовян, Тарту, 1/15</w:t>
            </w:r>
          </w:p>
        </w:tc>
        <w:tc>
          <w:tcPr>
            <w:tcW w:w="801" w:type="dxa"/>
            <w:vAlign w:val="center"/>
          </w:tcPr>
          <w:p w14:paraId="4BC166E1"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5594A2A6"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0CA46063" w14:textId="77777777" w:rsidTr="00E51018">
        <w:trPr>
          <w:trHeight w:val="246"/>
          <w:jc w:val="center"/>
        </w:trPr>
        <w:tc>
          <w:tcPr>
            <w:tcW w:w="777" w:type="dxa"/>
            <w:vAlign w:val="center"/>
          </w:tcPr>
          <w:p w14:paraId="5E091198" w14:textId="77777777" w:rsidR="00B949E2" w:rsidRPr="001A1CC9" w:rsidRDefault="00B949E2" w:rsidP="00800EDC">
            <w:pPr>
              <w:widowControl w:val="0"/>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1CF4D1CF"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15614200</w:t>
            </w:r>
          </w:p>
        </w:tc>
        <w:tc>
          <w:tcPr>
            <w:tcW w:w="1276" w:type="dxa"/>
            <w:vAlign w:val="center"/>
          </w:tcPr>
          <w:p w14:paraId="7721A0A7"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601D182F"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5735A41B" w14:textId="77777777" w:rsidR="00B949E2" w:rsidRPr="00D071E5" w:rsidRDefault="00B949E2" w:rsidP="00800EDC">
            <w:pPr>
              <w:widowControl w:val="0"/>
              <w:jc w:val="center"/>
              <w:rPr>
                <w:rFonts w:ascii="GHEA Grapalat" w:hAnsi="GHEA Grapalat"/>
                <w:sz w:val="16"/>
                <w:szCs w:val="16"/>
              </w:rPr>
            </w:pPr>
            <w:r w:rsidRPr="009432D0">
              <w:rPr>
                <w:rFonts w:ascii="GHEA Grapalat" w:hAnsi="GHEA Grapalat"/>
                <w:sz w:val="16"/>
                <w:szCs w:val="16"/>
              </w:rPr>
              <w:t xml:space="preserve">ГОСТ ИСО 7301-2013, рис, высшего или высшего сорта шлифованный, </w:t>
            </w:r>
            <w:proofErr w:type="spellStart"/>
            <w:r w:rsidRPr="009432D0">
              <w:rPr>
                <w:rFonts w:ascii="GHEA Grapalat" w:hAnsi="GHEA Grapalat"/>
                <w:sz w:val="16"/>
                <w:szCs w:val="16"/>
              </w:rPr>
              <w:t>непропаренный</w:t>
            </w:r>
            <w:proofErr w:type="spellEnd"/>
            <w:r w:rsidRPr="009432D0">
              <w:rPr>
                <w:rFonts w:ascii="GHEA Grapalat" w:hAnsi="GHEA Grapalat"/>
                <w:sz w:val="16"/>
                <w:szCs w:val="16"/>
              </w:rPr>
              <w:t xml:space="preserve">,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9432D0">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3FE58244"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62C3381A"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764C2FA2"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829</w:t>
            </w:r>
            <w:r w:rsidRPr="00446896">
              <w:rPr>
                <w:rFonts w:ascii="GHEA Grapalat" w:hAnsi="GHEA Grapalat" w:cs="Calibri"/>
                <w:color w:val="000000"/>
                <w:sz w:val="16"/>
                <w:szCs w:val="16"/>
              </w:rPr>
              <w:t>,</w:t>
            </w:r>
            <w:r>
              <w:rPr>
                <w:rFonts w:ascii="GHEA Grapalat" w:hAnsi="GHEA Grapalat" w:cs="Calibri"/>
                <w:color w:val="000000"/>
                <w:sz w:val="16"/>
                <w:szCs w:val="16"/>
              </w:rPr>
              <w:t>440</w:t>
            </w:r>
          </w:p>
        </w:tc>
        <w:tc>
          <w:tcPr>
            <w:tcW w:w="855" w:type="dxa"/>
            <w:vAlign w:val="center"/>
          </w:tcPr>
          <w:p w14:paraId="63CC5329" w14:textId="77777777" w:rsidR="00B949E2" w:rsidRPr="00921E94" w:rsidRDefault="00B949E2" w:rsidP="00800EDC">
            <w:pPr>
              <w:widowControl w:val="0"/>
              <w:jc w:val="center"/>
              <w:rPr>
                <w:rFonts w:ascii="GHEA Grapalat" w:hAnsi="GHEA Grapalat"/>
                <w:sz w:val="16"/>
                <w:szCs w:val="16"/>
              </w:rPr>
            </w:pPr>
          </w:p>
        </w:tc>
        <w:tc>
          <w:tcPr>
            <w:tcW w:w="846" w:type="dxa"/>
          </w:tcPr>
          <w:p w14:paraId="309F28BB" w14:textId="77777777" w:rsidR="00B949E2" w:rsidRDefault="00B949E2">
            <w:r w:rsidRPr="00A77556">
              <w:rPr>
                <w:rFonts w:ascii="GHEA Grapalat" w:hAnsi="GHEA Grapalat"/>
                <w:sz w:val="16"/>
                <w:szCs w:val="16"/>
              </w:rPr>
              <w:t>К. Абовян, Тарту, 1/15</w:t>
            </w:r>
          </w:p>
        </w:tc>
        <w:tc>
          <w:tcPr>
            <w:tcW w:w="801" w:type="dxa"/>
            <w:vAlign w:val="center"/>
          </w:tcPr>
          <w:p w14:paraId="64EA69CB"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0FE9851D"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079A9C80" w14:textId="77777777" w:rsidTr="00E51018">
        <w:trPr>
          <w:trHeight w:val="246"/>
          <w:jc w:val="center"/>
        </w:trPr>
        <w:tc>
          <w:tcPr>
            <w:tcW w:w="777" w:type="dxa"/>
            <w:vAlign w:val="center"/>
          </w:tcPr>
          <w:p w14:paraId="191267F2" w14:textId="77777777" w:rsidR="00B949E2" w:rsidRPr="001A1CC9" w:rsidRDefault="00B949E2" w:rsidP="00800EDC">
            <w:pPr>
              <w:widowControl w:val="0"/>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22A684E"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3221110</w:t>
            </w:r>
          </w:p>
        </w:tc>
        <w:tc>
          <w:tcPr>
            <w:tcW w:w="1276" w:type="dxa"/>
            <w:vAlign w:val="center"/>
          </w:tcPr>
          <w:p w14:paraId="5FF07DC8"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28164ED4"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7ADAE770" w14:textId="77777777" w:rsidR="00B949E2" w:rsidRPr="00D071E5" w:rsidRDefault="00B949E2" w:rsidP="00800EDC">
            <w:pPr>
              <w:widowControl w:val="0"/>
              <w:jc w:val="center"/>
              <w:rPr>
                <w:rFonts w:ascii="GHEA Grapalat" w:hAnsi="GHEA Grapalat"/>
                <w:sz w:val="16"/>
                <w:szCs w:val="16"/>
              </w:rPr>
            </w:pPr>
            <w:r w:rsidRPr="009432D0">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
        </w:tc>
        <w:tc>
          <w:tcPr>
            <w:tcW w:w="851" w:type="dxa"/>
            <w:vAlign w:val="center"/>
          </w:tcPr>
          <w:p w14:paraId="3AEDBE61"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4DAD7178"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11E6E775"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511,490</w:t>
            </w:r>
          </w:p>
        </w:tc>
        <w:tc>
          <w:tcPr>
            <w:tcW w:w="855" w:type="dxa"/>
            <w:vAlign w:val="center"/>
          </w:tcPr>
          <w:p w14:paraId="624A2554" w14:textId="77777777" w:rsidR="00B949E2" w:rsidRPr="00921E94" w:rsidRDefault="00B949E2" w:rsidP="00800EDC">
            <w:pPr>
              <w:widowControl w:val="0"/>
              <w:jc w:val="center"/>
              <w:rPr>
                <w:rFonts w:ascii="GHEA Grapalat" w:hAnsi="GHEA Grapalat"/>
                <w:sz w:val="16"/>
                <w:szCs w:val="16"/>
              </w:rPr>
            </w:pPr>
          </w:p>
        </w:tc>
        <w:tc>
          <w:tcPr>
            <w:tcW w:w="846" w:type="dxa"/>
          </w:tcPr>
          <w:p w14:paraId="5186FFB3" w14:textId="77777777" w:rsidR="00B949E2" w:rsidRDefault="00B949E2">
            <w:r w:rsidRPr="00A77556">
              <w:rPr>
                <w:rFonts w:ascii="GHEA Grapalat" w:hAnsi="GHEA Grapalat"/>
                <w:sz w:val="16"/>
                <w:szCs w:val="16"/>
              </w:rPr>
              <w:t>К. Абовян, Тарту, 1/15</w:t>
            </w:r>
          </w:p>
        </w:tc>
        <w:tc>
          <w:tcPr>
            <w:tcW w:w="801" w:type="dxa"/>
            <w:vAlign w:val="center"/>
          </w:tcPr>
          <w:p w14:paraId="430C5D5B"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C66320B"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3F143C30" w14:textId="77777777" w:rsidTr="00E51018">
        <w:trPr>
          <w:trHeight w:val="246"/>
          <w:jc w:val="center"/>
        </w:trPr>
        <w:tc>
          <w:tcPr>
            <w:tcW w:w="777" w:type="dxa"/>
            <w:vAlign w:val="center"/>
          </w:tcPr>
          <w:p w14:paraId="51729F6F" w14:textId="77777777" w:rsidR="00B949E2" w:rsidRPr="001A1CC9" w:rsidRDefault="00B949E2" w:rsidP="00800EDC">
            <w:pPr>
              <w:widowControl w:val="0"/>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355B435C"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15331151</w:t>
            </w:r>
          </w:p>
        </w:tc>
        <w:tc>
          <w:tcPr>
            <w:tcW w:w="1276" w:type="dxa"/>
            <w:vAlign w:val="center"/>
          </w:tcPr>
          <w:p w14:paraId="0933F8B1"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29D850BB"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6A9DD2C6" w14:textId="77777777" w:rsidR="00B949E2" w:rsidRPr="00D071E5" w:rsidRDefault="00B949E2" w:rsidP="00800EDC">
            <w:pPr>
              <w:widowControl w:val="0"/>
              <w:jc w:val="center"/>
              <w:rPr>
                <w:rFonts w:ascii="GHEA Grapalat" w:hAnsi="GHEA Grapalat"/>
                <w:sz w:val="16"/>
                <w:szCs w:val="16"/>
              </w:rPr>
            </w:pPr>
            <w:r w:rsidRPr="009432D0">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43ABE2A7"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422E9A6"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3A6A5BFF"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345</w:t>
            </w:r>
            <w:r w:rsidRPr="00446896">
              <w:rPr>
                <w:rFonts w:ascii="GHEA Grapalat" w:hAnsi="GHEA Grapalat" w:cs="Calibri"/>
                <w:color w:val="000000"/>
                <w:sz w:val="16"/>
                <w:szCs w:val="16"/>
              </w:rPr>
              <w:t>,</w:t>
            </w:r>
            <w:r>
              <w:rPr>
                <w:rFonts w:ascii="GHEA Grapalat" w:hAnsi="GHEA Grapalat" w:cs="Calibri"/>
                <w:color w:val="000000"/>
                <w:sz w:val="16"/>
                <w:szCs w:val="16"/>
              </w:rPr>
              <w:t>600</w:t>
            </w:r>
          </w:p>
        </w:tc>
        <w:tc>
          <w:tcPr>
            <w:tcW w:w="855" w:type="dxa"/>
            <w:vAlign w:val="center"/>
          </w:tcPr>
          <w:p w14:paraId="1D58258C" w14:textId="77777777" w:rsidR="00B949E2" w:rsidRPr="00921E94" w:rsidRDefault="00B949E2" w:rsidP="00800EDC">
            <w:pPr>
              <w:widowControl w:val="0"/>
              <w:jc w:val="center"/>
              <w:rPr>
                <w:rFonts w:ascii="GHEA Grapalat" w:hAnsi="GHEA Grapalat"/>
                <w:sz w:val="16"/>
                <w:szCs w:val="16"/>
              </w:rPr>
            </w:pPr>
          </w:p>
        </w:tc>
        <w:tc>
          <w:tcPr>
            <w:tcW w:w="846" w:type="dxa"/>
          </w:tcPr>
          <w:p w14:paraId="59A53284" w14:textId="77777777" w:rsidR="00B949E2" w:rsidRDefault="00B949E2">
            <w:r w:rsidRPr="00A77556">
              <w:rPr>
                <w:rFonts w:ascii="GHEA Grapalat" w:hAnsi="GHEA Grapalat"/>
                <w:sz w:val="16"/>
                <w:szCs w:val="16"/>
              </w:rPr>
              <w:t>К. Абовян, Тарту, 1/15</w:t>
            </w:r>
          </w:p>
        </w:tc>
        <w:tc>
          <w:tcPr>
            <w:tcW w:w="801" w:type="dxa"/>
            <w:vAlign w:val="center"/>
          </w:tcPr>
          <w:p w14:paraId="318FD6CF"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6308967"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3CCD85E3" w14:textId="77777777" w:rsidTr="00E51018">
        <w:trPr>
          <w:trHeight w:val="246"/>
          <w:jc w:val="center"/>
        </w:trPr>
        <w:tc>
          <w:tcPr>
            <w:tcW w:w="777" w:type="dxa"/>
            <w:vAlign w:val="center"/>
          </w:tcPr>
          <w:p w14:paraId="0655DC60" w14:textId="77777777" w:rsidR="00B949E2" w:rsidRPr="001A1CC9" w:rsidRDefault="00B949E2" w:rsidP="00800EDC">
            <w:pPr>
              <w:widowControl w:val="0"/>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6F407AC"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3222128</w:t>
            </w:r>
          </w:p>
        </w:tc>
        <w:tc>
          <w:tcPr>
            <w:tcW w:w="1276" w:type="dxa"/>
            <w:vAlign w:val="center"/>
          </w:tcPr>
          <w:p w14:paraId="7AD71F2F"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9D435C7"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4D1FD5C1" w14:textId="77777777" w:rsidR="00B949E2" w:rsidRPr="00D071E5" w:rsidRDefault="00B949E2" w:rsidP="00800EDC">
            <w:pPr>
              <w:widowControl w:val="0"/>
              <w:jc w:val="center"/>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59582B5F"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684C8AF"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4F13AE00"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3456</w:t>
            </w:r>
            <w:r w:rsidRPr="00446896">
              <w:rPr>
                <w:rFonts w:ascii="GHEA Grapalat" w:hAnsi="GHEA Grapalat" w:cs="Calibri"/>
                <w:color w:val="000000"/>
                <w:sz w:val="16"/>
                <w:szCs w:val="16"/>
              </w:rPr>
              <w:t>,</w:t>
            </w:r>
            <w:r>
              <w:rPr>
                <w:rFonts w:ascii="GHEA Grapalat" w:hAnsi="GHEA Grapalat" w:cs="Calibri"/>
                <w:color w:val="000000"/>
                <w:sz w:val="16"/>
                <w:szCs w:val="16"/>
              </w:rPr>
              <w:t>000</w:t>
            </w:r>
          </w:p>
        </w:tc>
        <w:tc>
          <w:tcPr>
            <w:tcW w:w="855" w:type="dxa"/>
            <w:vAlign w:val="center"/>
          </w:tcPr>
          <w:p w14:paraId="41071A54" w14:textId="77777777" w:rsidR="00B949E2" w:rsidRPr="00921E94" w:rsidRDefault="00B949E2" w:rsidP="00800EDC">
            <w:pPr>
              <w:widowControl w:val="0"/>
              <w:jc w:val="center"/>
              <w:rPr>
                <w:rFonts w:ascii="GHEA Grapalat" w:hAnsi="GHEA Grapalat"/>
                <w:sz w:val="16"/>
                <w:szCs w:val="16"/>
              </w:rPr>
            </w:pPr>
          </w:p>
        </w:tc>
        <w:tc>
          <w:tcPr>
            <w:tcW w:w="846" w:type="dxa"/>
          </w:tcPr>
          <w:p w14:paraId="4889EAAC" w14:textId="77777777" w:rsidR="00B949E2" w:rsidRDefault="00B949E2">
            <w:r w:rsidRPr="00A77556">
              <w:rPr>
                <w:rFonts w:ascii="GHEA Grapalat" w:hAnsi="GHEA Grapalat"/>
                <w:sz w:val="16"/>
                <w:szCs w:val="16"/>
              </w:rPr>
              <w:t>К. Абовян, Тарту, 1/15</w:t>
            </w:r>
          </w:p>
        </w:tc>
        <w:tc>
          <w:tcPr>
            <w:tcW w:w="801" w:type="dxa"/>
            <w:vAlign w:val="center"/>
          </w:tcPr>
          <w:p w14:paraId="6DFCA05F"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0FA15F31"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4B0E8FA9" w14:textId="77777777" w:rsidTr="00E51018">
        <w:trPr>
          <w:trHeight w:val="246"/>
          <w:jc w:val="center"/>
        </w:trPr>
        <w:tc>
          <w:tcPr>
            <w:tcW w:w="777" w:type="dxa"/>
            <w:vAlign w:val="center"/>
          </w:tcPr>
          <w:p w14:paraId="339619F3"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206E59DE"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3221410</w:t>
            </w:r>
          </w:p>
        </w:tc>
        <w:tc>
          <w:tcPr>
            <w:tcW w:w="1276" w:type="dxa"/>
            <w:vAlign w:val="center"/>
          </w:tcPr>
          <w:p w14:paraId="447A6447"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2665CE56"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2AA98B37" w14:textId="77777777" w:rsidR="00B949E2" w:rsidRPr="009E7502" w:rsidRDefault="00B949E2" w:rsidP="00800EDC">
            <w:pPr>
              <w:widowControl w:val="0"/>
              <w:jc w:val="center"/>
              <w:rPr>
                <w:rFonts w:ascii="GHEA Grapalat" w:hAnsi="GHEA Grapalat"/>
                <w:sz w:val="16"/>
                <w:szCs w:val="16"/>
              </w:rPr>
            </w:pPr>
            <w:r w:rsidRPr="009432D0">
              <w:rPr>
                <w:rFonts w:ascii="GHEA Grapalat" w:hAnsi="GHEA Grapalat"/>
                <w:sz w:val="16"/>
                <w:szCs w:val="16"/>
              </w:rPr>
              <w:t xml:space="preserve">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w:t>
            </w:r>
            <w:proofErr w:type="spellStart"/>
            <w:r w:rsidRPr="009432D0">
              <w:rPr>
                <w:rFonts w:ascii="GHEA Grapalat" w:hAnsi="GHEA Grapalat"/>
                <w:sz w:val="16"/>
                <w:szCs w:val="16"/>
              </w:rPr>
              <w:t>подмороженности</w:t>
            </w:r>
            <w:proofErr w:type="spellEnd"/>
            <w:r w:rsidRPr="009432D0">
              <w:rPr>
                <w:rFonts w:ascii="GHEA Grapalat" w:hAnsi="GHEA Grapalat"/>
                <w:sz w:val="16"/>
                <w:szCs w:val="16"/>
              </w:rPr>
              <w:t>,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454E8BE1"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1591AD7"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02679DB9"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2350</w:t>
            </w:r>
            <w:r w:rsidRPr="00446896">
              <w:rPr>
                <w:rFonts w:ascii="GHEA Grapalat" w:hAnsi="GHEA Grapalat" w:cs="Calibri"/>
                <w:color w:val="000000"/>
                <w:sz w:val="16"/>
                <w:szCs w:val="16"/>
              </w:rPr>
              <w:t>,</w:t>
            </w:r>
            <w:r>
              <w:rPr>
                <w:rFonts w:ascii="GHEA Grapalat" w:hAnsi="GHEA Grapalat" w:cs="Calibri"/>
                <w:color w:val="000000"/>
                <w:sz w:val="16"/>
                <w:szCs w:val="16"/>
              </w:rPr>
              <w:t>100</w:t>
            </w:r>
          </w:p>
        </w:tc>
        <w:tc>
          <w:tcPr>
            <w:tcW w:w="855" w:type="dxa"/>
            <w:vAlign w:val="center"/>
          </w:tcPr>
          <w:p w14:paraId="5C1A802C" w14:textId="77777777" w:rsidR="00B949E2" w:rsidRPr="00921E94" w:rsidRDefault="00B949E2" w:rsidP="00800EDC">
            <w:pPr>
              <w:widowControl w:val="0"/>
              <w:jc w:val="center"/>
              <w:rPr>
                <w:rFonts w:ascii="GHEA Grapalat" w:hAnsi="GHEA Grapalat"/>
                <w:sz w:val="16"/>
                <w:szCs w:val="16"/>
              </w:rPr>
            </w:pPr>
          </w:p>
        </w:tc>
        <w:tc>
          <w:tcPr>
            <w:tcW w:w="846" w:type="dxa"/>
          </w:tcPr>
          <w:p w14:paraId="7FB3FA24" w14:textId="77777777" w:rsidR="00B949E2" w:rsidRDefault="00B949E2">
            <w:r w:rsidRPr="00A77556">
              <w:rPr>
                <w:rFonts w:ascii="GHEA Grapalat" w:hAnsi="GHEA Grapalat"/>
                <w:sz w:val="16"/>
                <w:szCs w:val="16"/>
              </w:rPr>
              <w:t>К. Абовян, Тарту, 1/15</w:t>
            </w:r>
          </w:p>
        </w:tc>
        <w:tc>
          <w:tcPr>
            <w:tcW w:w="801" w:type="dxa"/>
            <w:vAlign w:val="center"/>
          </w:tcPr>
          <w:p w14:paraId="369025F9"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530D94B4"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18C32FAF" w14:textId="77777777" w:rsidTr="00E51018">
        <w:trPr>
          <w:trHeight w:val="246"/>
          <w:jc w:val="center"/>
        </w:trPr>
        <w:tc>
          <w:tcPr>
            <w:tcW w:w="777" w:type="dxa"/>
            <w:vAlign w:val="center"/>
          </w:tcPr>
          <w:p w14:paraId="08AA312C"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042D123F"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3221100</w:t>
            </w:r>
          </w:p>
        </w:tc>
        <w:tc>
          <w:tcPr>
            <w:tcW w:w="1276" w:type="dxa"/>
            <w:vAlign w:val="center"/>
          </w:tcPr>
          <w:p w14:paraId="5021A346" w14:textId="77777777" w:rsidR="00B949E2" w:rsidRPr="00875F92" w:rsidRDefault="00B949E2" w:rsidP="00800EDC">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35818A99"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45AEE513"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w:t>
            </w:r>
            <w:r w:rsidRPr="009432D0">
              <w:rPr>
                <w:rFonts w:ascii="GHEA Grapalat" w:hAnsi="GHEA Grapalat"/>
                <w:sz w:val="16"/>
                <w:szCs w:val="16"/>
              </w:rPr>
              <w:lastRenderedPageBreak/>
              <w:t>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6196ED68"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61E9102"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0DADFEF4" w14:textId="77777777" w:rsidR="00B949E2" w:rsidRPr="00926F55" w:rsidRDefault="00B949E2" w:rsidP="00A65260">
            <w:pPr>
              <w:jc w:val="center"/>
              <w:rPr>
                <w:rFonts w:ascii="GHEA Grapalat" w:hAnsi="GHEA Grapalat"/>
                <w:sz w:val="16"/>
                <w:szCs w:val="16"/>
              </w:rPr>
            </w:pPr>
            <w:r w:rsidRPr="00446896">
              <w:rPr>
                <w:rFonts w:ascii="GHEA Grapalat" w:hAnsi="GHEA Grapalat" w:cs="Calibri"/>
                <w:color w:val="000000"/>
                <w:sz w:val="16"/>
                <w:szCs w:val="16"/>
              </w:rPr>
              <w:t>3</w:t>
            </w:r>
            <w:r>
              <w:rPr>
                <w:rFonts w:ascii="GHEA Grapalat" w:hAnsi="GHEA Grapalat" w:cs="Calibri"/>
                <w:color w:val="000000"/>
                <w:sz w:val="16"/>
                <w:szCs w:val="16"/>
              </w:rPr>
              <w:t>11</w:t>
            </w:r>
            <w:r w:rsidRPr="00446896">
              <w:rPr>
                <w:rFonts w:ascii="GHEA Grapalat" w:hAnsi="GHEA Grapalat" w:cs="Calibri"/>
                <w:color w:val="000000"/>
                <w:sz w:val="16"/>
                <w:szCs w:val="16"/>
              </w:rPr>
              <w:t>,</w:t>
            </w:r>
            <w:r>
              <w:rPr>
                <w:rFonts w:ascii="GHEA Grapalat" w:hAnsi="GHEA Grapalat" w:cs="Calibri"/>
                <w:color w:val="000000"/>
                <w:sz w:val="16"/>
                <w:szCs w:val="16"/>
              </w:rPr>
              <w:t>040</w:t>
            </w:r>
          </w:p>
        </w:tc>
        <w:tc>
          <w:tcPr>
            <w:tcW w:w="855" w:type="dxa"/>
            <w:vAlign w:val="center"/>
          </w:tcPr>
          <w:p w14:paraId="671A889E" w14:textId="77777777" w:rsidR="00B949E2" w:rsidRPr="00921E94" w:rsidRDefault="00B949E2" w:rsidP="00800EDC">
            <w:pPr>
              <w:widowControl w:val="0"/>
              <w:jc w:val="center"/>
              <w:rPr>
                <w:rFonts w:ascii="GHEA Grapalat" w:hAnsi="GHEA Grapalat"/>
                <w:sz w:val="16"/>
                <w:szCs w:val="16"/>
              </w:rPr>
            </w:pPr>
          </w:p>
        </w:tc>
        <w:tc>
          <w:tcPr>
            <w:tcW w:w="846" w:type="dxa"/>
          </w:tcPr>
          <w:p w14:paraId="7FF7F527" w14:textId="77777777" w:rsidR="00B949E2" w:rsidRDefault="00B949E2">
            <w:r w:rsidRPr="00A77556">
              <w:rPr>
                <w:rFonts w:ascii="GHEA Grapalat" w:hAnsi="GHEA Grapalat"/>
                <w:sz w:val="16"/>
                <w:szCs w:val="16"/>
              </w:rPr>
              <w:t>К. Абовян, Тарту, 1/15</w:t>
            </w:r>
          </w:p>
        </w:tc>
        <w:tc>
          <w:tcPr>
            <w:tcW w:w="801" w:type="dxa"/>
            <w:vAlign w:val="center"/>
          </w:tcPr>
          <w:p w14:paraId="6684DE9D"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w:t>
            </w:r>
            <w:r w:rsidRPr="00921E94">
              <w:rPr>
                <w:rFonts w:ascii="GHEA Grapalat" w:hAnsi="GHEA Grapalat"/>
                <w:sz w:val="16"/>
                <w:szCs w:val="16"/>
              </w:rPr>
              <w:lastRenderedPageBreak/>
              <w:t>ка</w:t>
            </w:r>
          </w:p>
        </w:tc>
        <w:tc>
          <w:tcPr>
            <w:tcW w:w="1467" w:type="dxa"/>
            <w:vAlign w:val="center"/>
          </w:tcPr>
          <w:p w14:paraId="125D1A35"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lastRenderedPageBreak/>
              <w:t>с момента вступления договора в силу до 25.05.2026</w:t>
            </w:r>
          </w:p>
        </w:tc>
      </w:tr>
      <w:tr w:rsidR="00B949E2" w:rsidRPr="00921E94" w14:paraId="4870D18E" w14:textId="77777777" w:rsidTr="00E51018">
        <w:trPr>
          <w:trHeight w:val="246"/>
          <w:jc w:val="center"/>
        </w:trPr>
        <w:tc>
          <w:tcPr>
            <w:tcW w:w="777" w:type="dxa"/>
            <w:vAlign w:val="center"/>
          </w:tcPr>
          <w:p w14:paraId="13090A8B"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CE6324A"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15311100</w:t>
            </w:r>
          </w:p>
        </w:tc>
        <w:tc>
          <w:tcPr>
            <w:tcW w:w="1276" w:type="dxa"/>
            <w:vAlign w:val="center"/>
          </w:tcPr>
          <w:p w14:paraId="062418C7"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31D7403E"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29C85BF9"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067D23F2"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09D8AF25"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58C3C2B5"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898</w:t>
            </w:r>
            <w:r w:rsidRPr="00446896">
              <w:rPr>
                <w:rFonts w:ascii="GHEA Grapalat" w:hAnsi="GHEA Grapalat" w:cs="Calibri"/>
                <w:color w:val="000000"/>
                <w:sz w:val="16"/>
                <w:szCs w:val="16"/>
              </w:rPr>
              <w:t>,</w:t>
            </w:r>
            <w:r>
              <w:rPr>
                <w:rFonts w:ascii="GHEA Grapalat" w:hAnsi="GHEA Grapalat" w:cs="Calibri"/>
                <w:color w:val="000000"/>
                <w:sz w:val="16"/>
                <w:szCs w:val="16"/>
              </w:rPr>
              <w:t>560</w:t>
            </w:r>
          </w:p>
        </w:tc>
        <w:tc>
          <w:tcPr>
            <w:tcW w:w="855" w:type="dxa"/>
            <w:vAlign w:val="center"/>
          </w:tcPr>
          <w:p w14:paraId="6911704B" w14:textId="77777777" w:rsidR="00B949E2" w:rsidRPr="00921E94" w:rsidRDefault="00B949E2" w:rsidP="00800EDC">
            <w:pPr>
              <w:widowControl w:val="0"/>
              <w:jc w:val="center"/>
              <w:rPr>
                <w:rFonts w:ascii="GHEA Grapalat" w:hAnsi="GHEA Grapalat"/>
                <w:sz w:val="16"/>
                <w:szCs w:val="16"/>
              </w:rPr>
            </w:pPr>
          </w:p>
        </w:tc>
        <w:tc>
          <w:tcPr>
            <w:tcW w:w="846" w:type="dxa"/>
          </w:tcPr>
          <w:p w14:paraId="5D0DE594" w14:textId="77777777" w:rsidR="00B949E2" w:rsidRDefault="00B949E2">
            <w:r w:rsidRPr="00A77556">
              <w:rPr>
                <w:rFonts w:ascii="GHEA Grapalat" w:hAnsi="GHEA Grapalat"/>
                <w:sz w:val="16"/>
                <w:szCs w:val="16"/>
              </w:rPr>
              <w:t>К. Абовян, Тарту, 1/15</w:t>
            </w:r>
          </w:p>
        </w:tc>
        <w:tc>
          <w:tcPr>
            <w:tcW w:w="801" w:type="dxa"/>
            <w:vAlign w:val="center"/>
          </w:tcPr>
          <w:p w14:paraId="792D5406"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5AFD74A5"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690A1B55" w14:textId="77777777" w:rsidTr="00E51018">
        <w:trPr>
          <w:trHeight w:val="246"/>
          <w:jc w:val="center"/>
        </w:trPr>
        <w:tc>
          <w:tcPr>
            <w:tcW w:w="777" w:type="dxa"/>
            <w:vAlign w:val="center"/>
          </w:tcPr>
          <w:p w14:paraId="2B2418D7"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22D9CB4C"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15112150</w:t>
            </w:r>
          </w:p>
        </w:tc>
        <w:tc>
          <w:tcPr>
            <w:tcW w:w="1276" w:type="dxa"/>
            <w:vAlign w:val="center"/>
          </w:tcPr>
          <w:p w14:paraId="1858D843"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236D37EA"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3006E0FA"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12F1AFEA"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CF6565C"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715BE3A8"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691</w:t>
            </w:r>
            <w:r w:rsidRPr="00446896">
              <w:rPr>
                <w:rFonts w:ascii="GHEA Grapalat" w:hAnsi="GHEA Grapalat" w:cs="Calibri"/>
                <w:color w:val="000000"/>
                <w:sz w:val="16"/>
                <w:szCs w:val="16"/>
              </w:rPr>
              <w:t>,</w:t>
            </w:r>
            <w:r>
              <w:rPr>
                <w:rFonts w:ascii="GHEA Grapalat" w:hAnsi="GHEA Grapalat" w:cs="Calibri"/>
                <w:color w:val="000000"/>
                <w:sz w:val="16"/>
                <w:szCs w:val="16"/>
              </w:rPr>
              <w:t>200</w:t>
            </w:r>
          </w:p>
        </w:tc>
        <w:tc>
          <w:tcPr>
            <w:tcW w:w="855" w:type="dxa"/>
            <w:vAlign w:val="center"/>
          </w:tcPr>
          <w:p w14:paraId="6D3994DF" w14:textId="77777777" w:rsidR="00B949E2" w:rsidRPr="00921E94" w:rsidRDefault="00B949E2" w:rsidP="00800EDC">
            <w:pPr>
              <w:widowControl w:val="0"/>
              <w:jc w:val="center"/>
              <w:rPr>
                <w:rFonts w:ascii="GHEA Grapalat" w:hAnsi="GHEA Grapalat"/>
                <w:sz w:val="16"/>
                <w:szCs w:val="16"/>
              </w:rPr>
            </w:pPr>
          </w:p>
        </w:tc>
        <w:tc>
          <w:tcPr>
            <w:tcW w:w="846" w:type="dxa"/>
          </w:tcPr>
          <w:p w14:paraId="55111E21" w14:textId="77777777" w:rsidR="00B949E2" w:rsidRDefault="00B949E2">
            <w:r w:rsidRPr="00A77556">
              <w:rPr>
                <w:rFonts w:ascii="GHEA Grapalat" w:hAnsi="GHEA Grapalat"/>
                <w:sz w:val="16"/>
                <w:szCs w:val="16"/>
              </w:rPr>
              <w:t>К. Абовян, Тарту, 1/15</w:t>
            </w:r>
          </w:p>
        </w:tc>
        <w:tc>
          <w:tcPr>
            <w:tcW w:w="801" w:type="dxa"/>
            <w:vAlign w:val="center"/>
          </w:tcPr>
          <w:p w14:paraId="0CBDC038"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683CADB"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745D6E69" w14:textId="77777777" w:rsidTr="00E51018">
        <w:trPr>
          <w:trHeight w:val="246"/>
          <w:jc w:val="center"/>
        </w:trPr>
        <w:tc>
          <w:tcPr>
            <w:tcW w:w="777" w:type="dxa"/>
            <w:vAlign w:val="center"/>
          </w:tcPr>
          <w:p w14:paraId="43C77BAC"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56E04F9F"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15811100</w:t>
            </w:r>
          </w:p>
        </w:tc>
        <w:tc>
          <w:tcPr>
            <w:tcW w:w="1276" w:type="dxa"/>
            <w:vAlign w:val="center"/>
          </w:tcPr>
          <w:p w14:paraId="765B744E"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2D89C39B"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1921E11C"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w:t>
            </w:r>
            <w:r w:rsidRPr="009432D0">
              <w:rPr>
                <w:rFonts w:ascii="GHEA Grapalat" w:hAnsi="GHEA Grapalat"/>
                <w:sz w:val="16"/>
                <w:szCs w:val="16"/>
              </w:rPr>
              <w:lastRenderedPageBreak/>
              <w:t>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43C5B3CE"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128FCE5D"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31EC882C"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5184</w:t>
            </w:r>
            <w:r w:rsidRPr="00446896">
              <w:rPr>
                <w:rFonts w:ascii="GHEA Grapalat" w:hAnsi="GHEA Grapalat" w:cs="Calibri"/>
                <w:color w:val="000000"/>
                <w:sz w:val="16"/>
                <w:szCs w:val="16"/>
              </w:rPr>
              <w:t>,</w:t>
            </w:r>
            <w:r>
              <w:rPr>
                <w:rFonts w:ascii="GHEA Grapalat" w:hAnsi="GHEA Grapalat" w:cs="Calibri"/>
                <w:color w:val="000000"/>
                <w:sz w:val="16"/>
                <w:szCs w:val="16"/>
              </w:rPr>
              <w:t>000</w:t>
            </w:r>
          </w:p>
        </w:tc>
        <w:tc>
          <w:tcPr>
            <w:tcW w:w="855" w:type="dxa"/>
            <w:vAlign w:val="center"/>
          </w:tcPr>
          <w:p w14:paraId="5A30D746" w14:textId="77777777" w:rsidR="00B949E2" w:rsidRPr="00921E94" w:rsidRDefault="00B949E2" w:rsidP="00800EDC">
            <w:pPr>
              <w:widowControl w:val="0"/>
              <w:jc w:val="center"/>
              <w:rPr>
                <w:rFonts w:ascii="GHEA Grapalat" w:hAnsi="GHEA Grapalat"/>
                <w:sz w:val="16"/>
                <w:szCs w:val="16"/>
              </w:rPr>
            </w:pPr>
          </w:p>
        </w:tc>
        <w:tc>
          <w:tcPr>
            <w:tcW w:w="846" w:type="dxa"/>
          </w:tcPr>
          <w:p w14:paraId="1EBF89B9" w14:textId="77777777" w:rsidR="00B949E2" w:rsidRDefault="00B949E2">
            <w:r w:rsidRPr="00A77556">
              <w:rPr>
                <w:rFonts w:ascii="GHEA Grapalat" w:hAnsi="GHEA Grapalat"/>
                <w:sz w:val="16"/>
                <w:szCs w:val="16"/>
              </w:rPr>
              <w:t>К. Абовян, Тарту, 1/15</w:t>
            </w:r>
          </w:p>
        </w:tc>
        <w:tc>
          <w:tcPr>
            <w:tcW w:w="801" w:type="dxa"/>
            <w:vAlign w:val="center"/>
          </w:tcPr>
          <w:p w14:paraId="35134A43"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014ADD4"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42B0CA9A" w14:textId="77777777" w:rsidTr="00E51018">
        <w:trPr>
          <w:trHeight w:val="246"/>
          <w:jc w:val="center"/>
        </w:trPr>
        <w:tc>
          <w:tcPr>
            <w:tcW w:w="777" w:type="dxa"/>
            <w:vAlign w:val="center"/>
          </w:tcPr>
          <w:p w14:paraId="3F61AE87"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171389A"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15616000</w:t>
            </w:r>
          </w:p>
        </w:tc>
        <w:tc>
          <w:tcPr>
            <w:tcW w:w="1276" w:type="dxa"/>
            <w:vAlign w:val="center"/>
          </w:tcPr>
          <w:p w14:paraId="0F953155"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699244FF"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2B6DD08A"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EE6192C"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4C607B0F"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2C5DD2A1"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691</w:t>
            </w:r>
            <w:r w:rsidRPr="00446896">
              <w:rPr>
                <w:rFonts w:ascii="GHEA Grapalat" w:hAnsi="GHEA Grapalat" w:cs="Calibri"/>
                <w:color w:val="000000"/>
                <w:sz w:val="16"/>
                <w:szCs w:val="16"/>
              </w:rPr>
              <w:t>,</w:t>
            </w:r>
            <w:r>
              <w:rPr>
                <w:rFonts w:ascii="GHEA Grapalat" w:hAnsi="GHEA Grapalat" w:cs="Calibri"/>
                <w:color w:val="000000"/>
                <w:sz w:val="16"/>
                <w:szCs w:val="16"/>
              </w:rPr>
              <w:t>200</w:t>
            </w:r>
          </w:p>
        </w:tc>
        <w:tc>
          <w:tcPr>
            <w:tcW w:w="855" w:type="dxa"/>
            <w:vAlign w:val="center"/>
          </w:tcPr>
          <w:p w14:paraId="26663EB6" w14:textId="77777777" w:rsidR="00B949E2" w:rsidRPr="00921E94" w:rsidRDefault="00B949E2" w:rsidP="00800EDC">
            <w:pPr>
              <w:widowControl w:val="0"/>
              <w:jc w:val="center"/>
              <w:rPr>
                <w:rFonts w:ascii="GHEA Grapalat" w:hAnsi="GHEA Grapalat"/>
                <w:sz w:val="16"/>
                <w:szCs w:val="16"/>
              </w:rPr>
            </w:pPr>
          </w:p>
        </w:tc>
        <w:tc>
          <w:tcPr>
            <w:tcW w:w="846" w:type="dxa"/>
          </w:tcPr>
          <w:p w14:paraId="3B8085E3" w14:textId="77777777" w:rsidR="00B949E2" w:rsidRDefault="00B949E2">
            <w:r w:rsidRPr="00A77556">
              <w:rPr>
                <w:rFonts w:ascii="GHEA Grapalat" w:hAnsi="GHEA Grapalat"/>
                <w:sz w:val="16"/>
                <w:szCs w:val="16"/>
              </w:rPr>
              <w:t>К. Абовян, Тарту, 1/15</w:t>
            </w:r>
          </w:p>
        </w:tc>
        <w:tc>
          <w:tcPr>
            <w:tcW w:w="801" w:type="dxa"/>
            <w:vAlign w:val="center"/>
          </w:tcPr>
          <w:p w14:paraId="4C9D3107"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56EB209"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2B7223C3" w14:textId="77777777" w:rsidTr="00E51018">
        <w:trPr>
          <w:trHeight w:val="246"/>
          <w:jc w:val="center"/>
        </w:trPr>
        <w:tc>
          <w:tcPr>
            <w:tcW w:w="777" w:type="dxa"/>
            <w:vAlign w:val="center"/>
          </w:tcPr>
          <w:p w14:paraId="13594CCA"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63E3A8DD"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3142510</w:t>
            </w:r>
          </w:p>
        </w:tc>
        <w:tc>
          <w:tcPr>
            <w:tcW w:w="1276" w:type="dxa"/>
            <w:vAlign w:val="center"/>
          </w:tcPr>
          <w:p w14:paraId="2FD20B11"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27FF4A6B"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07D6AA0A" w14:textId="77777777" w:rsidR="00B949E2" w:rsidRPr="009432D0" w:rsidRDefault="00B949E2" w:rsidP="00800EDC">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45F9D4"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048E1CB3"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AEFBAF8"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39E4A1EC"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13824</w:t>
            </w:r>
          </w:p>
        </w:tc>
        <w:tc>
          <w:tcPr>
            <w:tcW w:w="855" w:type="dxa"/>
            <w:vAlign w:val="center"/>
          </w:tcPr>
          <w:p w14:paraId="1324AECF" w14:textId="77777777" w:rsidR="00B949E2" w:rsidRPr="00921E94" w:rsidRDefault="00B949E2" w:rsidP="00800EDC">
            <w:pPr>
              <w:widowControl w:val="0"/>
              <w:jc w:val="center"/>
              <w:rPr>
                <w:rFonts w:ascii="GHEA Grapalat" w:hAnsi="GHEA Grapalat"/>
                <w:sz w:val="16"/>
                <w:szCs w:val="16"/>
              </w:rPr>
            </w:pPr>
          </w:p>
        </w:tc>
        <w:tc>
          <w:tcPr>
            <w:tcW w:w="846" w:type="dxa"/>
          </w:tcPr>
          <w:p w14:paraId="0152E709" w14:textId="77777777" w:rsidR="00B949E2" w:rsidRDefault="00B949E2">
            <w:r w:rsidRPr="00A77556">
              <w:rPr>
                <w:rFonts w:ascii="GHEA Grapalat" w:hAnsi="GHEA Grapalat"/>
                <w:sz w:val="16"/>
                <w:szCs w:val="16"/>
              </w:rPr>
              <w:t>К. Абовян, Тарту, 1/15</w:t>
            </w:r>
          </w:p>
        </w:tc>
        <w:tc>
          <w:tcPr>
            <w:tcW w:w="801" w:type="dxa"/>
            <w:vAlign w:val="center"/>
          </w:tcPr>
          <w:p w14:paraId="647601B5"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1E2C7ADD"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7DB19ACF" w14:textId="77777777" w:rsidTr="00E51018">
        <w:trPr>
          <w:trHeight w:val="246"/>
          <w:jc w:val="center"/>
        </w:trPr>
        <w:tc>
          <w:tcPr>
            <w:tcW w:w="777" w:type="dxa"/>
            <w:vAlign w:val="center"/>
          </w:tcPr>
          <w:p w14:paraId="54D2C183"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45697FB"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15851100</w:t>
            </w:r>
          </w:p>
        </w:tc>
        <w:tc>
          <w:tcPr>
            <w:tcW w:w="1276" w:type="dxa"/>
            <w:vAlign w:val="center"/>
          </w:tcPr>
          <w:p w14:paraId="79114668"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26C6F5E6"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39D4449C" w14:textId="77777777" w:rsidR="00B949E2" w:rsidRPr="009432D0" w:rsidRDefault="00B949E2" w:rsidP="00800EDC">
            <w:pPr>
              <w:widowControl w:val="0"/>
              <w:jc w:val="center"/>
              <w:rPr>
                <w:rFonts w:ascii="GHEA Grapalat" w:hAnsi="GHEA Grapalat"/>
                <w:sz w:val="16"/>
                <w:szCs w:val="16"/>
              </w:rPr>
            </w:pPr>
            <w:r w:rsidRPr="009432D0">
              <w:rPr>
                <w:rFonts w:ascii="GHEA Grapalat" w:hAnsi="GHEA Grapalat"/>
                <w:sz w:val="16"/>
                <w:szCs w:val="16"/>
              </w:rPr>
              <w:t xml:space="preserve">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w:t>
            </w:r>
            <w:proofErr w:type="spellStart"/>
            <w:r w:rsidRPr="009432D0">
              <w:rPr>
                <w:rFonts w:ascii="GHEA Grapalat" w:hAnsi="GHEA Grapalat"/>
                <w:sz w:val="16"/>
                <w:szCs w:val="16"/>
              </w:rPr>
              <w:t>неотжатые</w:t>
            </w:r>
            <w:proofErr w:type="spellEnd"/>
            <w:r w:rsidRPr="009432D0">
              <w:rPr>
                <w:rFonts w:ascii="GHEA Grapalat" w:hAnsi="GHEA Grapalat"/>
                <w:sz w:val="16"/>
                <w:szCs w:val="16"/>
              </w:rPr>
              <w:t>.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1F58D629" w14:textId="77777777" w:rsidR="00B949E2" w:rsidRPr="003E1950" w:rsidRDefault="00B949E2" w:rsidP="00800EDC">
            <w:pPr>
              <w:widowControl w:val="0"/>
              <w:jc w:val="center"/>
              <w:rPr>
                <w:rFonts w:ascii="GHEA Grapalat" w:hAnsi="GHEA Grapalat"/>
                <w:sz w:val="16"/>
                <w:szCs w:val="16"/>
              </w:rPr>
            </w:pPr>
          </w:p>
        </w:tc>
        <w:tc>
          <w:tcPr>
            <w:tcW w:w="851" w:type="dxa"/>
            <w:vAlign w:val="center"/>
          </w:tcPr>
          <w:p w14:paraId="2E1CB34B"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1E171A44"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77576A42"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691</w:t>
            </w:r>
            <w:r w:rsidRPr="00446896">
              <w:rPr>
                <w:rFonts w:ascii="GHEA Grapalat" w:hAnsi="GHEA Grapalat" w:cs="Calibri"/>
                <w:color w:val="000000"/>
                <w:sz w:val="16"/>
                <w:szCs w:val="16"/>
              </w:rPr>
              <w:t>,</w:t>
            </w:r>
            <w:r>
              <w:rPr>
                <w:rFonts w:ascii="GHEA Grapalat" w:hAnsi="GHEA Grapalat" w:cs="Calibri"/>
                <w:color w:val="000000"/>
                <w:sz w:val="16"/>
                <w:szCs w:val="16"/>
              </w:rPr>
              <w:t>200</w:t>
            </w:r>
          </w:p>
        </w:tc>
        <w:tc>
          <w:tcPr>
            <w:tcW w:w="855" w:type="dxa"/>
            <w:vAlign w:val="center"/>
          </w:tcPr>
          <w:p w14:paraId="6F9451B9" w14:textId="77777777" w:rsidR="00B949E2" w:rsidRPr="00921E94" w:rsidRDefault="00B949E2" w:rsidP="00800EDC">
            <w:pPr>
              <w:widowControl w:val="0"/>
              <w:jc w:val="center"/>
              <w:rPr>
                <w:rFonts w:ascii="GHEA Grapalat" w:hAnsi="GHEA Grapalat"/>
                <w:sz w:val="16"/>
                <w:szCs w:val="16"/>
              </w:rPr>
            </w:pPr>
          </w:p>
        </w:tc>
        <w:tc>
          <w:tcPr>
            <w:tcW w:w="846" w:type="dxa"/>
          </w:tcPr>
          <w:p w14:paraId="281007D7" w14:textId="77777777" w:rsidR="00B949E2" w:rsidRDefault="00B949E2">
            <w:r w:rsidRPr="00A77556">
              <w:rPr>
                <w:rFonts w:ascii="GHEA Grapalat" w:hAnsi="GHEA Grapalat"/>
                <w:sz w:val="16"/>
                <w:szCs w:val="16"/>
              </w:rPr>
              <w:t>К. Абовян, Тарту, 1/15</w:t>
            </w:r>
          </w:p>
        </w:tc>
        <w:tc>
          <w:tcPr>
            <w:tcW w:w="801" w:type="dxa"/>
            <w:vAlign w:val="center"/>
          </w:tcPr>
          <w:p w14:paraId="0A0990A9"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BFF56CC"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48F66DC5" w14:textId="77777777" w:rsidTr="00E51018">
        <w:trPr>
          <w:trHeight w:val="246"/>
          <w:jc w:val="center"/>
        </w:trPr>
        <w:tc>
          <w:tcPr>
            <w:tcW w:w="777" w:type="dxa"/>
            <w:vAlign w:val="center"/>
          </w:tcPr>
          <w:p w14:paraId="218CFB13"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3888D5C1"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15331154</w:t>
            </w:r>
          </w:p>
        </w:tc>
        <w:tc>
          <w:tcPr>
            <w:tcW w:w="1276" w:type="dxa"/>
            <w:vAlign w:val="center"/>
          </w:tcPr>
          <w:p w14:paraId="747D1C62"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7EB6E28B"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491DF3F1"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w:t>
            </w:r>
            <w:r w:rsidRPr="009432D0">
              <w:rPr>
                <w:rFonts w:ascii="GHEA Grapalat" w:hAnsi="GHEA Grapalat"/>
                <w:sz w:val="16"/>
                <w:szCs w:val="16"/>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D2451B9"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155FF2A3"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1CEC152F"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345</w:t>
            </w:r>
            <w:r w:rsidRPr="00446896">
              <w:rPr>
                <w:rFonts w:ascii="GHEA Grapalat" w:hAnsi="GHEA Grapalat" w:cs="Calibri"/>
                <w:color w:val="000000"/>
                <w:sz w:val="16"/>
                <w:szCs w:val="16"/>
              </w:rPr>
              <w:t>,</w:t>
            </w:r>
            <w:r>
              <w:rPr>
                <w:rFonts w:ascii="GHEA Grapalat" w:hAnsi="GHEA Grapalat" w:cs="Calibri"/>
                <w:color w:val="000000"/>
                <w:sz w:val="16"/>
                <w:szCs w:val="16"/>
              </w:rPr>
              <w:t>600</w:t>
            </w:r>
          </w:p>
        </w:tc>
        <w:tc>
          <w:tcPr>
            <w:tcW w:w="855" w:type="dxa"/>
            <w:vAlign w:val="center"/>
          </w:tcPr>
          <w:p w14:paraId="27F567DE" w14:textId="77777777" w:rsidR="00B949E2" w:rsidRPr="00921E94" w:rsidRDefault="00B949E2" w:rsidP="00800EDC">
            <w:pPr>
              <w:widowControl w:val="0"/>
              <w:jc w:val="center"/>
              <w:rPr>
                <w:rFonts w:ascii="GHEA Grapalat" w:hAnsi="GHEA Grapalat"/>
                <w:sz w:val="16"/>
                <w:szCs w:val="16"/>
              </w:rPr>
            </w:pPr>
          </w:p>
        </w:tc>
        <w:tc>
          <w:tcPr>
            <w:tcW w:w="846" w:type="dxa"/>
          </w:tcPr>
          <w:p w14:paraId="0C9E878B" w14:textId="77777777" w:rsidR="00B949E2" w:rsidRDefault="00B949E2">
            <w:r w:rsidRPr="00A77556">
              <w:rPr>
                <w:rFonts w:ascii="GHEA Grapalat" w:hAnsi="GHEA Grapalat"/>
                <w:sz w:val="16"/>
                <w:szCs w:val="16"/>
              </w:rPr>
              <w:t>К. Абовян, Тарту, 1/15</w:t>
            </w:r>
          </w:p>
        </w:tc>
        <w:tc>
          <w:tcPr>
            <w:tcW w:w="801" w:type="dxa"/>
            <w:vAlign w:val="center"/>
          </w:tcPr>
          <w:p w14:paraId="38C29572"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1BEC07DD"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30B5909A" w14:textId="77777777" w:rsidTr="00E51018">
        <w:trPr>
          <w:trHeight w:val="246"/>
          <w:jc w:val="center"/>
        </w:trPr>
        <w:tc>
          <w:tcPr>
            <w:tcW w:w="777" w:type="dxa"/>
            <w:vAlign w:val="center"/>
          </w:tcPr>
          <w:p w14:paraId="30DDF928"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4EAC3E29"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15331153</w:t>
            </w:r>
          </w:p>
        </w:tc>
        <w:tc>
          <w:tcPr>
            <w:tcW w:w="1276" w:type="dxa"/>
            <w:vAlign w:val="center"/>
          </w:tcPr>
          <w:p w14:paraId="40D98170"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734777A8"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17C65D4C"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FF5EA6D"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082F2BD2"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14B0D110"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345</w:t>
            </w:r>
            <w:r w:rsidRPr="00446896">
              <w:rPr>
                <w:rFonts w:ascii="GHEA Grapalat" w:hAnsi="GHEA Grapalat" w:cs="Calibri"/>
                <w:color w:val="000000"/>
                <w:sz w:val="16"/>
                <w:szCs w:val="16"/>
              </w:rPr>
              <w:t>,</w:t>
            </w:r>
            <w:r>
              <w:rPr>
                <w:rFonts w:ascii="GHEA Grapalat" w:hAnsi="GHEA Grapalat" w:cs="Calibri"/>
                <w:color w:val="000000"/>
                <w:sz w:val="16"/>
                <w:szCs w:val="16"/>
              </w:rPr>
              <w:t>600</w:t>
            </w:r>
          </w:p>
        </w:tc>
        <w:tc>
          <w:tcPr>
            <w:tcW w:w="855" w:type="dxa"/>
            <w:vAlign w:val="center"/>
          </w:tcPr>
          <w:p w14:paraId="5E510803" w14:textId="77777777" w:rsidR="00B949E2" w:rsidRPr="00921E94" w:rsidRDefault="00B949E2" w:rsidP="00800EDC">
            <w:pPr>
              <w:widowControl w:val="0"/>
              <w:jc w:val="center"/>
              <w:rPr>
                <w:rFonts w:ascii="GHEA Grapalat" w:hAnsi="GHEA Grapalat"/>
                <w:sz w:val="16"/>
                <w:szCs w:val="16"/>
              </w:rPr>
            </w:pPr>
          </w:p>
        </w:tc>
        <w:tc>
          <w:tcPr>
            <w:tcW w:w="846" w:type="dxa"/>
          </w:tcPr>
          <w:p w14:paraId="65AD3394" w14:textId="77777777" w:rsidR="00B949E2" w:rsidRDefault="00B949E2">
            <w:r w:rsidRPr="00A77556">
              <w:rPr>
                <w:rFonts w:ascii="GHEA Grapalat" w:hAnsi="GHEA Grapalat"/>
                <w:sz w:val="16"/>
                <w:szCs w:val="16"/>
              </w:rPr>
              <w:t>К. Абовян, Тарту, 1/15</w:t>
            </w:r>
          </w:p>
        </w:tc>
        <w:tc>
          <w:tcPr>
            <w:tcW w:w="801" w:type="dxa"/>
            <w:vAlign w:val="center"/>
          </w:tcPr>
          <w:p w14:paraId="40A0A276"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D855FB5"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19F9CCC8" w14:textId="77777777" w:rsidTr="00E51018">
        <w:trPr>
          <w:trHeight w:val="246"/>
          <w:jc w:val="center"/>
        </w:trPr>
        <w:tc>
          <w:tcPr>
            <w:tcW w:w="777" w:type="dxa"/>
            <w:vAlign w:val="center"/>
          </w:tcPr>
          <w:p w14:paraId="40792283"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022DC8C5"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15541200</w:t>
            </w:r>
          </w:p>
        </w:tc>
        <w:tc>
          <w:tcPr>
            <w:tcW w:w="1276" w:type="dxa"/>
            <w:vAlign w:val="center"/>
          </w:tcPr>
          <w:p w14:paraId="317BE47D"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78F96EB8"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14197B7D"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0A31A97"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C3FE4D3"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3A3A67EA"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622</w:t>
            </w:r>
            <w:r w:rsidRPr="00446896">
              <w:rPr>
                <w:rFonts w:ascii="GHEA Grapalat" w:hAnsi="GHEA Grapalat" w:cs="Calibri"/>
                <w:color w:val="000000"/>
                <w:sz w:val="16"/>
                <w:szCs w:val="16"/>
              </w:rPr>
              <w:t>,</w:t>
            </w:r>
            <w:r>
              <w:rPr>
                <w:rFonts w:ascii="GHEA Grapalat" w:hAnsi="GHEA Grapalat" w:cs="Calibri"/>
                <w:color w:val="000000"/>
                <w:sz w:val="16"/>
                <w:szCs w:val="16"/>
              </w:rPr>
              <w:t>080</w:t>
            </w:r>
          </w:p>
        </w:tc>
        <w:tc>
          <w:tcPr>
            <w:tcW w:w="855" w:type="dxa"/>
            <w:vAlign w:val="center"/>
          </w:tcPr>
          <w:p w14:paraId="6DB1602F" w14:textId="77777777" w:rsidR="00B949E2" w:rsidRPr="00921E94" w:rsidRDefault="00B949E2" w:rsidP="00800EDC">
            <w:pPr>
              <w:widowControl w:val="0"/>
              <w:jc w:val="center"/>
              <w:rPr>
                <w:rFonts w:ascii="GHEA Grapalat" w:hAnsi="GHEA Grapalat"/>
                <w:sz w:val="16"/>
                <w:szCs w:val="16"/>
              </w:rPr>
            </w:pPr>
          </w:p>
        </w:tc>
        <w:tc>
          <w:tcPr>
            <w:tcW w:w="846" w:type="dxa"/>
          </w:tcPr>
          <w:p w14:paraId="48C3E5A8" w14:textId="77777777" w:rsidR="00B949E2" w:rsidRDefault="00B949E2">
            <w:r w:rsidRPr="00A77556">
              <w:rPr>
                <w:rFonts w:ascii="GHEA Grapalat" w:hAnsi="GHEA Grapalat"/>
                <w:sz w:val="16"/>
                <w:szCs w:val="16"/>
              </w:rPr>
              <w:t>К. Абовян, Тарту, 1/15</w:t>
            </w:r>
          </w:p>
        </w:tc>
        <w:tc>
          <w:tcPr>
            <w:tcW w:w="801" w:type="dxa"/>
            <w:vAlign w:val="center"/>
          </w:tcPr>
          <w:p w14:paraId="1E4E3E2B"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3AB3ACD2"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74DBBE4C" w14:textId="77777777" w:rsidTr="00E51018">
        <w:trPr>
          <w:trHeight w:val="246"/>
          <w:jc w:val="center"/>
        </w:trPr>
        <w:tc>
          <w:tcPr>
            <w:tcW w:w="777" w:type="dxa"/>
            <w:vAlign w:val="center"/>
          </w:tcPr>
          <w:p w14:paraId="1F31DBFE" w14:textId="77777777" w:rsidR="00B949E2" w:rsidRDefault="00B949E2" w:rsidP="00800EDC">
            <w:pPr>
              <w:widowControl w:val="0"/>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6D14FC0" w14:textId="77777777" w:rsidR="00B949E2" w:rsidRPr="002C4D55" w:rsidRDefault="00B949E2" w:rsidP="00800EDC">
            <w:pPr>
              <w:widowControl w:val="0"/>
              <w:jc w:val="center"/>
              <w:rPr>
                <w:rFonts w:ascii="GHEA Grapalat" w:hAnsi="GHEA Grapalat"/>
                <w:sz w:val="16"/>
                <w:szCs w:val="16"/>
              </w:rPr>
            </w:pPr>
            <w:r w:rsidRPr="00BB3A42">
              <w:rPr>
                <w:rFonts w:ascii="GHEA Grapalat" w:hAnsi="GHEA Grapalat"/>
                <w:sz w:val="16"/>
                <w:szCs w:val="16"/>
              </w:rPr>
              <w:t>15551600</w:t>
            </w:r>
          </w:p>
        </w:tc>
        <w:tc>
          <w:tcPr>
            <w:tcW w:w="1276" w:type="dxa"/>
            <w:vAlign w:val="center"/>
          </w:tcPr>
          <w:p w14:paraId="36ED6699" w14:textId="77777777" w:rsidR="00B949E2" w:rsidRPr="00875F92" w:rsidRDefault="00B949E2" w:rsidP="00800EDC">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4C85B9FF"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413D513D"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686276B0"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4701C80"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7C0216D0"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414</w:t>
            </w:r>
            <w:r w:rsidRPr="00446896">
              <w:rPr>
                <w:rFonts w:ascii="GHEA Grapalat" w:hAnsi="GHEA Grapalat" w:cs="Calibri"/>
                <w:color w:val="000000"/>
                <w:sz w:val="16"/>
                <w:szCs w:val="16"/>
              </w:rPr>
              <w:t>,</w:t>
            </w:r>
            <w:r>
              <w:rPr>
                <w:rFonts w:ascii="GHEA Grapalat" w:hAnsi="GHEA Grapalat" w:cs="Calibri"/>
                <w:color w:val="000000"/>
                <w:sz w:val="16"/>
                <w:szCs w:val="16"/>
              </w:rPr>
              <w:t>720</w:t>
            </w:r>
          </w:p>
        </w:tc>
        <w:tc>
          <w:tcPr>
            <w:tcW w:w="855" w:type="dxa"/>
            <w:vAlign w:val="center"/>
          </w:tcPr>
          <w:p w14:paraId="7732323B" w14:textId="77777777" w:rsidR="00B949E2" w:rsidRPr="00921E94" w:rsidRDefault="00B949E2" w:rsidP="00800EDC">
            <w:pPr>
              <w:widowControl w:val="0"/>
              <w:jc w:val="center"/>
              <w:rPr>
                <w:rFonts w:ascii="GHEA Grapalat" w:hAnsi="GHEA Grapalat"/>
                <w:sz w:val="16"/>
                <w:szCs w:val="16"/>
              </w:rPr>
            </w:pPr>
          </w:p>
        </w:tc>
        <w:tc>
          <w:tcPr>
            <w:tcW w:w="846" w:type="dxa"/>
          </w:tcPr>
          <w:p w14:paraId="5BBDE743" w14:textId="77777777" w:rsidR="00B949E2" w:rsidRDefault="00B949E2">
            <w:r w:rsidRPr="00A77556">
              <w:rPr>
                <w:rFonts w:ascii="GHEA Grapalat" w:hAnsi="GHEA Grapalat"/>
                <w:sz w:val="16"/>
                <w:szCs w:val="16"/>
              </w:rPr>
              <w:t>К. Абовян, Тарту, 1/15</w:t>
            </w:r>
          </w:p>
        </w:tc>
        <w:tc>
          <w:tcPr>
            <w:tcW w:w="801" w:type="dxa"/>
            <w:vAlign w:val="center"/>
          </w:tcPr>
          <w:p w14:paraId="1F5DC97D"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C077336" w14:textId="77777777" w:rsidR="00B949E2" w:rsidRPr="00921E9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B949E2" w:rsidRPr="00921E94" w14:paraId="2D703769" w14:textId="77777777" w:rsidTr="00E51018">
        <w:trPr>
          <w:trHeight w:val="246"/>
          <w:jc w:val="center"/>
        </w:trPr>
        <w:tc>
          <w:tcPr>
            <w:tcW w:w="777" w:type="dxa"/>
            <w:vAlign w:val="center"/>
          </w:tcPr>
          <w:p w14:paraId="2D20682A" w14:textId="77777777" w:rsidR="00B949E2" w:rsidRPr="009E7502" w:rsidRDefault="00B949E2" w:rsidP="00800EDC">
            <w:pPr>
              <w:widowControl w:val="0"/>
              <w:rPr>
                <w:rFonts w:ascii="GHEA Grapalat" w:hAnsi="GHEA Grapalat"/>
                <w:sz w:val="16"/>
                <w:szCs w:val="16"/>
              </w:rPr>
            </w:pPr>
            <w:r w:rsidRPr="009E7502">
              <w:rPr>
                <w:rFonts w:ascii="GHEA Grapalat" w:hAnsi="GHEA Grapalat"/>
                <w:sz w:val="16"/>
                <w:szCs w:val="16"/>
              </w:rPr>
              <w:t>19</w:t>
            </w:r>
          </w:p>
        </w:tc>
        <w:tc>
          <w:tcPr>
            <w:tcW w:w="1907" w:type="dxa"/>
            <w:vAlign w:val="center"/>
          </w:tcPr>
          <w:p w14:paraId="4F48E527" w14:textId="77777777" w:rsidR="00B949E2" w:rsidRPr="002C4D55" w:rsidRDefault="00B949E2" w:rsidP="00800EDC">
            <w:pPr>
              <w:widowControl w:val="0"/>
              <w:jc w:val="center"/>
              <w:rPr>
                <w:rFonts w:ascii="GHEA Grapalat" w:hAnsi="GHEA Grapalat"/>
                <w:sz w:val="16"/>
                <w:szCs w:val="16"/>
              </w:rPr>
            </w:pPr>
            <w:r>
              <w:rPr>
                <w:rFonts w:ascii="GHEA Grapalat" w:hAnsi="GHEA Grapalat"/>
                <w:color w:val="000000"/>
                <w:sz w:val="20"/>
                <w:szCs w:val="20"/>
              </w:rPr>
              <w:t>0310000</w:t>
            </w:r>
          </w:p>
        </w:tc>
        <w:tc>
          <w:tcPr>
            <w:tcW w:w="1276" w:type="dxa"/>
            <w:vAlign w:val="center"/>
          </w:tcPr>
          <w:p w14:paraId="3A8BF777" w14:textId="77777777" w:rsidR="00B949E2" w:rsidRPr="00875F92" w:rsidRDefault="00B949E2" w:rsidP="00800EDC">
            <w:pPr>
              <w:widowControl w:val="0"/>
              <w:jc w:val="center"/>
              <w:rPr>
                <w:rFonts w:ascii="GHEA Grapalat" w:hAnsi="GHEA Grapalat"/>
                <w:sz w:val="16"/>
                <w:szCs w:val="16"/>
              </w:rPr>
            </w:pPr>
            <w:r w:rsidRPr="00DF287D">
              <w:rPr>
                <w:rFonts w:ascii="GHEA Grapalat" w:hAnsi="GHEA Grapalat"/>
                <w:sz w:val="16"/>
                <w:szCs w:val="16"/>
              </w:rPr>
              <w:t>Красный молотый сладкий перец</w:t>
            </w:r>
          </w:p>
        </w:tc>
        <w:tc>
          <w:tcPr>
            <w:tcW w:w="1134" w:type="dxa"/>
            <w:vAlign w:val="center"/>
          </w:tcPr>
          <w:p w14:paraId="26A15218" w14:textId="77777777" w:rsidR="00B949E2" w:rsidRPr="00D071E5" w:rsidRDefault="00B949E2" w:rsidP="00800EDC">
            <w:pPr>
              <w:widowControl w:val="0"/>
              <w:jc w:val="center"/>
              <w:rPr>
                <w:rFonts w:ascii="GHEA Grapalat" w:hAnsi="GHEA Grapalat"/>
                <w:sz w:val="16"/>
                <w:szCs w:val="16"/>
              </w:rPr>
            </w:pPr>
          </w:p>
        </w:tc>
        <w:tc>
          <w:tcPr>
            <w:tcW w:w="3827" w:type="dxa"/>
            <w:vAlign w:val="center"/>
          </w:tcPr>
          <w:p w14:paraId="15D72F99" w14:textId="77777777" w:rsidR="00B949E2" w:rsidRPr="003E1950" w:rsidRDefault="00B949E2" w:rsidP="00800EDC">
            <w:pPr>
              <w:widowControl w:val="0"/>
              <w:jc w:val="center"/>
              <w:rPr>
                <w:rFonts w:ascii="GHEA Grapalat" w:hAnsi="GHEA Grapalat"/>
                <w:sz w:val="16"/>
                <w:szCs w:val="16"/>
              </w:rPr>
            </w:pPr>
            <w:r w:rsidRPr="009432D0">
              <w:rPr>
                <w:rFonts w:ascii="GHEA Grapalat" w:hAnsi="GHEA Grapalat"/>
                <w:sz w:val="16"/>
                <w:szCs w:val="16"/>
              </w:rPr>
              <w:t xml:space="preserve">АСТ 420-2022, </w:t>
            </w:r>
            <w:r w:rsidRPr="00B949E2">
              <w:rPr>
                <w:rFonts w:ascii="GHEA Grapalat" w:hAnsi="GHEA Grapalat"/>
                <w:sz w:val="16"/>
                <w:szCs w:val="16"/>
              </w:rPr>
              <w:t>Молотая красная паприка с традиционным сладким вкусом красного перца и насыщенным ярким цветом. Безопасность: соответствует гигиеническим стандартам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851" w:type="dxa"/>
            <w:vAlign w:val="center"/>
          </w:tcPr>
          <w:p w14:paraId="7B49C1FE" w14:textId="77777777" w:rsidR="00B949E2" w:rsidRPr="009E7502" w:rsidRDefault="00B949E2"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A41D11" w14:textId="77777777" w:rsidR="00B949E2" w:rsidRPr="00921E94" w:rsidRDefault="00B949E2" w:rsidP="00800EDC">
            <w:pPr>
              <w:widowControl w:val="0"/>
              <w:jc w:val="center"/>
              <w:rPr>
                <w:rFonts w:ascii="GHEA Grapalat" w:hAnsi="GHEA Grapalat"/>
                <w:sz w:val="16"/>
                <w:szCs w:val="16"/>
              </w:rPr>
            </w:pPr>
          </w:p>
        </w:tc>
        <w:tc>
          <w:tcPr>
            <w:tcW w:w="992" w:type="dxa"/>
            <w:vAlign w:val="center"/>
          </w:tcPr>
          <w:p w14:paraId="4DFBEF50" w14:textId="77777777" w:rsidR="00B949E2" w:rsidRPr="00926F55" w:rsidRDefault="00B949E2" w:rsidP="00A65260">
            <w:pPr>
              <w:jc w:val="center"/>
              <w:rPr>
                <w:rFonts w:ascii="GHEA Grapalat" w:hAnsi="GHEA Grapalat"/>
                <w:sz w:val="16"/>
                <w:szCs w:val="16"/>
              </w:rPr>
            </w:pPr>
            <w:r>
              <w:rPr>
                <w:rFonts w:ascii="GHEA Grapalat" w:hAnsi="GHEA Grapalat" w:cs="Calibri"/>
                <w:color w:val="000000"/>
                <w:sz w:val="16"/>
                <w:szCs w:val="16"/>
              </w:rPr>
              <w:t>10</w:t>
            </w:r>
            <w:r w:rsidRPr="00446896">
              <w:rPr>
                <w:rFonts w:ascii="GHEA Grapalat" w:hAnsi="GHEA Grapalat" w:cs="Calibri"/>
                <w:color w:val="000000"/>
                <w:sz w:val="16"/>
                <w:szCs w:val="16"/>
              </w:rPr>
              <w:t>,</w:t>
            </w:r>
            <w:r>
              <w:rPr>
                <w:rFonts w:ascii="GHEA Grapalat" w:hAnsi="GHEA Grapalat" w:cs="Calibri"/>
                <w:color w:val="000000"/>
                <w:sz w:val="16"/>
                <w:szCs w:val="16"/>
              </w:rPr>
              <w:t>368</w:t>
            </w:r>
          </w:p>
        </w:tc>
        <w:tc>
          <w:tcPr>
            <w:tcW w:w="855" w:type="dxa"/>
            <w:vAlign w:val="center"/>
          </w:tcPr>
          <w:p w14:paraId="5518BD9B" w14:textId="77777777" w:rsidR="00B949E2" w:rsidRPr="00921E94" w:rsidRDefault="00B949E2" w:rsidP="00800EDC">
            <w:pPr>
              <w:widowControl w:val="0"/>
              <w:jc w:val="center"/>
              <w:rPr>
                <w:rFonts w:ascii="GHEA Grapalat" w:hAnsi="GHEA Grapalat"/>
                <w:sz w:val="16"/>
                <w:szCs w:val="16"/>
              </w:rPr>
            </w:pPr>
          </w:p>
        </w:tc>
        <w:tc>
          <w:tcPr>
            <w:tcW w:w="846" w:type="dxa"/>
          </w:tcPr>
          <w:p w14:paraId="312ED294" w14:textId="77777777" w:rsidR="00B949E2" w:rsidRDefault="00B949E2">
            <w:r w:rsidRPr="00A77556">
              <w:rPr>
                <w:rFonts w:ascii="GHEA Grapalat" w:hAnsi="GHEA Grapalat"/>
                <w:sz w:val="16"/>
                <w:szCs w:val="16"/>
              </w:rPr>
              <w:t>К. Абовян, Тарту, 1/15</w:t>
            </w:r>
          </w:p>
        </w:tc>
        <w:tc>
          <w:tcPr>
            <w:tcW w:w="801" w:type="dxa"/>
            <w:vAlign w:val="center"/>
          </w:tcPr>
          <w:p w14:paraId="6C51477D" w14:textId="77777777" w:rsidR="00B949E2" w:rsidRPr="00921E94" w:rsidRDefault="00B949E2"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05306A71" w14:textId="77777777" w:rsidR="00B949E2" w:rsidRPr="00CD2FE4" w:rsidRDefault="00B949E2"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bl>
    <w:p w14:paraId="450A8020" w14:textId="77777777" w:rsidR="00116E53" w:rsidRPr="009E7502" w:rsidRDefault="00116E53" w:rsidP="00116E53">
      <w:pPr>
        <w:pStyle w:val="HTML"/>
        <w:shd w:val="clear" w:color="auto" w:fill="F8F9FA"/>
        <w:spacing w:line="540" w:lineRule="atLeast"/>
        <w:rPr>
          <w:rFonts w:ascii="GHEA Grapalat" w:hAnsi="GHEA Grapalat" w:cs="Times New Roman"/>
          <w:sz w:val="16"/>
          <w:szCs w:val="16"/>
          <w:lang w:bidi="ru-RU"/>
        </w:rPr>
      </w:pPr>
      <w:r w:rsidRPr="009E7502">
        <w:rPr>
          <w:rFonts w:ascii="GHEA Grapalat" w:hAnsi="GHEA Grapalat" w:cs="Times New Roman"/>
          <w:sz w:val="16"/>
          <w:szCs w:val="16"/>
          <w:lang w:bidi="ru-RU"/>
        </w:rPr>
        <w:t xml:space="preserve">Другие обязательные условия </w:t>
      </w:r>
    </w:p>
    <w:p w14:paraId="3EE22251" w14:textId="77777777" w:rsidR="00DB0B2A" w:rsidRPr="000A5C3D" w:rsidRDefault="00DB0B2A" w:rsidP="00DB0B2A">
      <w:pPr>
        <w:widowControl w:val="0"/>
        <w:jc w:val="both"/>
        <w:rPr>
          <w:rFonts w:ascii="GHEA Grapalat" w:hAnsi="GHEA Grapalat"/>
          <w:color w:val="FF0000"/>
          <w:sz w:val="16"/>
          <w:szCs w:val="16"/>
        </w:rPr>
      </w:pPr>
      <w:r w:rsidRPr="000A5C3D">
        <w:rPr>
          <w:rFonts w:ascii="GHEA Grapalat" w:hAnsi="GHEA Grapalat"/>
          <w:color w:val="FF0000"/>
          <w:sz w:val="16"/>
          <w:szCs w:val="16"/>
        </w:rPr>
        <w:lastRenderedPageBreak/>
        <w:t>Безопасность, упаковка и маркировка.</w:t>
      </w:r>
    </w:p>
    <w:p w14:paraId="044B5D57"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5A4872E6"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286CC669"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7004705A"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Соблюдение статьи 9 Закона РА «О безопасности пищевых продуктов»</w:t>
      </w:r>
    </w:p>
    <w:p w14:paraId="75570E19" w14:textId="77777777" w:rsidR="00DB0B2A" w:rsidRPr="001F1382" w:rsidRDefault="00DB0B2A" w:rsidP="00DB0B2A">
      <w:pPr>
        <w:widowControl w:val="0"/>
        <w:jc w:val="both"/>
        <w:rPr>
          <w:rFonts w:ascii="GHEA Grapalat" w:hAnsi="GHEA Grapalat"/>
          <w:color w:val="FF0000"/>
          <w:sz w:val="16"/>
          <w:szCs w:val="16"/>
        </w:rPr>
      </w:pPr>
      <w:r w:rsidRPr="001F1382">
        <w:rPr>
          <w:rFonts w:ascii="GHEA Grapalat" w:hAnsi="GHEA Grapalat"/>
          <w:color w:val="FF0000"/>
          <w:sz w:val="16"/>
          <w:szCs w:val="16"/>
        </w:rPr>
        <w:t>Обязательные требования к поставке:</w:t>
      </w:r>
    </w:p>
    <w:p w14:paraId="27C4DA62"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45FA9A79" w14:textId="77777777" w:rsidR="00DB0B2A" w:rsidRDefault="00DB0B2A" w:rsidP="00DB0B2A">
      <w:pPr>
        <w:widowControl w:val="0"/>
        <w:jc w:val="both"/>
        <w:rPr>
          <w:rFonts w:ascii="GHEA Grapalat" w:hAnsi="GHEA Grapalat"/>
          <w:sz w:val="16"/>
          <w:szCs w:val="16"/>
        </w:rPr>
      </w:pPr>
      <w:r w:rsidRPr="000A5C3D">
        <w:rPr>
          <w:rFonts w:ascii="GHEA Grapalat" w:hAnsi="GHEA Grapalat"/>
          <w:sz w:val="16"/>
          <w:szCs w:val="16"/>
        </w:rPr>
        <w:t>• Доставка заказанной группы товаров осуществляется в течение рабочего дня с 9:00 до 16:00.</w:t>
      </w:r>
    </w:p>
    <w:p w14:paraId="3A04E8A0" w14:textId="77777777" w:rsidR="00DB0B2A" w:rsidRPr="00921D24" w:rsidRDefault="00DB0B2A" w:rsidP="00DB0B2A">
      <w:pPr>
        <w:widowControl w:val="0"/>
        <w:jc w:val="both"/>
        <w:rPr>
          <w:rFonts w:ascii="GHEA Grapalat" w:hAnsi="GHEA Grapalat"/>
          <w:sz w:val="16"/>
          <w:szCs w:val="16"/>
        </w:rPr>
      </w:pPr>
      <w:r w:rsidRPr="00921D24">
        <w:rPr>
          <w:rFonts w:ascii="GHEA Grapalat" w:hAnsi="GHEA Grapalat"/>
          <w:sz w:val="16"/>
          <w:szCs w:val="16"/>
        </w:rPr>
        <w:t xml:space="preserve">  </w:t>
      </w:r>
      <w:r w:rsidRPr="000A5C3D">
        <w:rPr>
          <w:rFonts w:ascii="GHEA Grapalat" w:hAnsi="GHEA Grapalat"/>
          <w:sz w:val="16"/>
          <w:szCs w:val="16"/>
        </w:rPr>
        <w:t>•</w:t>
      </w:r>
      <w:r w:rsidRPr="00921D24">
        <w:rPr>
          <w:rFonts w:ascii="GHEA Grapalat" w:hAnsi="GHEA Grapalat"/>
          <w:sz w:val="16"/>
          <w:szCs w:val="16"/>
        </w:rPr>
        <w:t xml:space="preserve"> Поставка йогурта осуществляется в течение 1 недели</w:t>
      </w:r>
      <w:r w:rsidRPr="00921D24">
        <w:rPr>
          <w:rFonts w:ascii="GHEA Grapalat" w:hAnsi="GHEA Grapalat"/>
          <w:b/>
          <w:bCs/>
          <w:sz w:val="16"/>
          <w:szCs w:val="16"/>
        </w:rPr>
        <w:t>.</w:t>
      </w:r>
    </w:p>
    <w:p w14:paraId="695D25B4" w14:textId="77777777" w:rsidR="00EE29CD" w:rsidRPr="00AC3F76"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7AA2E29" w14:textId="77777777" w:rsidTr="00E22E51">
        <w:trPr>
          <w:jc w:val="center"/>
        </w:trPr>
        <w:tc>
          <w:tcPr>
            <w:tcW w:w="4536" w:type="dxa"/>
          </w:tcPr>
          <w:p w14:paraId="357C5397"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7D9FA297"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02D79C8"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1BA5E279"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45EDF653" w14:textId="77777777" w:rsidR="00071D1C" w:rsidRPr="00D071E5" w:rsidRDefault="00071D1C" w:rsidP="00B46D58">
            <w:pPr>
              <w:widowControl w:val="0"/>
              <w:jc w:val="center"/>
              <w:rPr>
                <w:rFonts w:ascii="GHEA Grapalat" w:hAnsi="GHEA Grapalat"/>
              </w:rPr>
            </w:pPr>
          </w:p>
        </w:tc>
        <w:tc>
          <w:tcPr>
            <w:tcW w:w="4343" w:type="dxa"/>
          </w:tcPr>
          <w:p w14:paraId="550FBB19"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7898BF7"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52CB736C"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6217D744"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66B9A84B"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lastRenderedPageBreak/>
        <w:t>Приложение № 2</w:t>
      </w:r>
    </w:p>
    <w:p w14:paraId="7B7A376F"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1AAD96A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1078A1B1"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67C15E79" w14:textId="77777777" w:rsidTr="00A94A89">
        <w:trPr>
          <w:trHeight w:val="305"/>
          <w:jc w:val="center"/>
        </w:trPr>
        <w:tc>
          <w:tcPr>
            <w:tcW w:w="15905" w:type="dxa"/>
            <w:gridSpan w:val="16"/>
          </w:tcPr>
          <w:p w14:paraId="7EDFB8CC"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61899463" w14:textId="77777777" w:rsidTr="0037024B">
        <w:trPr>
          <w:trHeight w:val="747"/>
          <w:jc w:val="center"/>
        </w:trPr>
        <w:tc>
          <w:tcPr>
            <w:tcW w:w="1695" w:type="dxa"/>
            <w:vAlign w:val="center"/>
          </w:tcPr>
          <w:p w14:paraId="0052253F"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6B9AD4"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3D1FB90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0509BC4D" w14:textId="77777777"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BB3A42" w:rsidRPr="00BB3A42">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4211F04" w14:textId="77777777" w:rsidTr="0037024B">
        <w:trPr>
          <w:trHeight w:val="594"/>
          <w:jc w:val="center"/>
        </w:trPr>
        <w:tc>
          <w:tcPr>
            <w:tcW w:w="1695" w:type="dxa"/>
          </w:tcPr>
          <w:p w14:paraId="760E7F91" w14:textId="77777777" w:rsidR="00071D1C" w:rsidRPr="00D071E5" w:rsidRDefault="00071D1C" w:rsidP="00B46D58">
            <w:pPr>
              <w:widowControl w:val="0"/>
              <w:jc w:val="center"/>
              <w:rPr>
                <w:rFonts w:ascii="GHEA Grapalat" w:hAnsi="GHEA Grapalat"/>
                <w:sz w:val="16"/>
                <w:szCs w:val="16"/>
              </w:rPr>
            </w:pPr>
          </w:p>
        </w:tc>
        <w:tc>
          <w:tcPr>
            <w:tcW w:w="2051" w:type="dxa"/>
          </w:tcPr>
          <w:p w14:paraId="2540C335" w14:textId="77777777" w:rsidR="00071D1C" w:rsidRPr="00D071E5" w:rsidRDefault="00071D1C" w:rsidP="00B46D58">
            <w:pPr>
              <w:widowControl w:val="0"/>
              <w:jc w:val="center"/>
              <w:rPr>
                <w:rFonts w:ascii="GHEA Grapalat" w:hAnsi="GHEA Grapalat"/>
                <w:sz w:val="16"/>
                <w:szCs w:val="16"/>
              </w:rPr>
            </w:pPr>
          </w:p>
        </w:tc>
        <w:tc>
          <w:tcPr>
            <w:tcW w:w="1685" w:type="dxa"/>
          </w:tcPr>
          <w:p w14:paraId="408D8086"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0F887E55"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02633AB4"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33CFCB3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45B466FC"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34DFA624"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02F58FB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21964043"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1C2BFE5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5EC942B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6A10808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161EA68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30E7AF2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4337861F"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BB3A42" w:rsidRPr="00D071E5" w14:paraId="5168BAFD" w14:textId="77777777" w:rsidTr="00BB3A42">
        <w:trPr>
          <w:trHeight w:val="404"/>
          <w:jc w:val="center"/>
        </w:trPr>
        <w:tc>
          <w:tcPr>
            <w:tcW w:w="1695" w:type="dxa"/>
            <w:vAlign w:val="center"/>
          </w:tcPr>
          <w:p w14:paraId="45AFA86E" w14:textId="77777777" w:rsidR="00BB3A42" w:rsidRPr="00D071E5" w:rsidRDefault="00BB3A42" w:rsidP="00BB3A42">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7EDD64D7"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15872400</w:t>
            </w:r>
          </w:p>
        </w:tc>
        <w:tc>
          <w:tcPr>
            <w:tcW w:w="1685" w:type="dxa"/>
            <w:vAlign w:val="center"/>
          </w:tcPr>
          <w:p w14:paraId="0E7286FE" w14:textId="77777777" w:rsidR="00BB3A42" w:rsidRPr="0043473D" w:rsidRDefault="00BB3A42" w:rsidP="00BB3A42">
            <w:pPr>
              <w:widowControl w:val="0"/>
              <w:jc w:val="center"/>
              <w:rPr>
                <w:rFonts w:ascii="GHEA Grapalat" w:hAnsi="GHEA Grapalat"/>
                <w:b/>
                <w:sz w:val="16"/>
                <w:szCs w:val="16"/>
              </w:rPr>
            </w:pPr>
            <w:r w:rsidRPr="00875F92">
              <w:rPr>
                <w:rFonts w:ascii="GHEA Grapalat" w:hAnsi="GHEA Grapalat"/>
                <w:sz w:val="16"/>
                <w:szCs w:val="16"/>
              </w:rPr>
              <w:t>Соль</w:t>
            </w:r>
          </w:p>
        </w:tc>
        <w:tc>
          <w:tcPr>
            <w:tcW w:w="960" w:type="dxa"/>
            <w:vAlign w:val="center"/>
          </w:tcPr>
          <w:p w14:paraId="5AB16D8D"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63C4ABAA"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0AFA72C0" w14:textId="77777777" w:rsidR="00BB3A42" w:rsidRPr="00D071E5" w:rsidRDefault="00BB3A42" w:rsidP="00BB3A42">
            <w:pPr>
              <w:widowControl w:val="0"/>
              <w:jc w:val="center"/>
              <w:rPr>
                <w:rFonts w:ascii="GHEA Grapalat" w:hAnsi="GHEA Grapalat" w:cs="Arial"/>
                <w:sz w:val="16"/>
                <w:szCs w:val="16"/>
              </w:rPr>
            </w:pPr>
          </w:p>
        </w:tc>
        <w:tc>
          <w:tcPr>
            <w:tcW w:w="837" w:type="dxa"/>
            <w:vAlign w:val="center"/>
          </w:tcPr>
          <w:p w14:paraId="4510E8FF" w14:textId="77777777" w:rsidR="00BB3A42" w:rsidRPr="00D071E5" w:rsidRDefault="00BB3A42" w:rsidP="00BB3A42">
            <w:pPr>
              <w:widowControl w:val="0"/>
              <w:jc w:val="center"/>
              <w:rPr>
                <w:rFonts w:ascii="GHEA Grapalat" w:hAnsi="GHEA Grapalat" w:cs="Arial"/>
                <w:sz w:val="16"/>
                <w:szCs w:val="16"/>
              </w:rPr>
            </w:pPr>
          </w:p>
        </w:tc>
        <w:tc>
          <w:tcPr>
            <w:tcW w:w="535" w:type="dxa"/>
            <w:vAlign w:val="center"/>
          </w:tcPr>
          <w:p w14:paraId="34C74FC9" w14:textId="77777777" w:rsidR="00BB3A42" w:rsidRPr="00D071E5" w:rsidRDefault="00BB3A42" w:rsidP="00BB3A42">
            <w:pPr>
              <w:widowControl w:val="0"/>
              <w:jc w:val="center"/>
              <w:rPr>
                <w:rFonts w:ascii="GHEA Grapalat" w:hAnsi="GHEA Grapalat" w:cs="Arial"/>
                <w:sz w:val="16"/>
                <w:szCs w:val="16"/>
              </w:rPr>
            </w:pPr>
          </w:p>
        </w:tc>
        <w:tc>
          <w:tcPr>
            <w:tcW w:w="606" w:type="dxa"/>
            <w:vAlign w:val="center"/>
          </w:tcPr>
          <w:p w14:paraId="5D4CA0FE" w14:textId="77777777" w:rsidR="00BB3A42" w:rsidRPr="00D071E5" w:rsidRDefault="00BB3A42" w:rsidP="00BB3A42">
            <w:pPr>
              <w:widowControl w:val="0"/>
              <w:jc w:val="center"/>
              <w:rPr>
                <w:rFonts w:ascii="GHEA Grapalat" w:hAnsi="GHEA Grapalat" w:cs="Arial"/>
                <w:sz w:val="16"/>
                <w:szCs w:val="16"/>
              </w:rPr>
            </w:pPr>
          </w:p>
        </w:tc>
        <w:tc>
          <w:tcPr>
            <w:tcW w:w="698" w:type="dxa"/>
            <w:vAlign w:val="center"/>
          </w:tcPr>
          <w:p w14:paraId="5FC91B58" w14:textId="77777777" w:rsidR="00BB3A42" w:rsidRPr="00D071E5" w:rsidRDefault="00BB3A42" w:rsidP="00BB3A42">
            <w:pPr>
              <w:widowControl w:val="0"/>
              <w:jc w:val="center"/>
              <w:rPr>
                <w:rFonts w:ascii="GHEA Grapalat" w:hAnsi="GHEA Grapalat" w:cs="Arial"/>
                <w:sz w:val="16"/>
                <w:szCs w:val="16"/>
              </w:rPr>
            </w:pPr>
          </w:p>
        </w:tc>
        <w:tc>
          <w:tcPr>
            <w:tcW w:w="823" w:type="dxa"/>
            <w:vAlign w:val="center"/>
          </w:tcPr>
          <w:p w14:paraId="412AEE76" w14:textId="77777777" w:rsidR="00BB3A42" w:rsidRPr="00D071E5" w:rsidRDefault="00BB3A42" w:rsidP="00BB3A42">
            <w:pPr>
              <w:widowControl w:val="0"/>
              <w:jc w:val="center"/>
              <w:rPr>
                <w:rFonts w:ascii="GHEA Grapalat" w:hAnsi="GHEA Grapalat" w:cs="Arial"/>
                <w:sz w:val="16"/>
                <w:szCs w:val="16"/>
              </w:rPr>
            </w:pPr>
          </w:p>
        </w:tc>
        <w:tc>
          <w:tcPr>
            <w:tcW w:w="893" w:type="dxa"/>
            <w:vAlign w:val="center"/>
          </w:tcPr>
          <w:p w14:paraId="270B097F" w14:textId="77777777" w:rsidR="00BB3A42" w:rsidRPr="00D071E5" w:rsidRDefault="00BB3A42" w:rsidP="00BB3A42">
            <w:pPr>
              <w:widowControl w:val="0"/>
              <w:jc w:val="center"/>
              <w:rPr>
                <w:rFonts w:ascii="GHEA Grapalat" w:hAnsi="GHEA Grapalat" w:cs="Arial"/>
                <w:sz w:val="16"/>
                <w:szCs w:val="16"/>
              </w:rPr>
            </w:pPr>
          </w:p>
        </w:tc>
        <w:tc>
          <w:tcPr>
            <w:tcW w:w="849" w:type="dxa"/>
            <w:vAlign w:val="center"/>
          </w:tcPr>
          <w:p w14:paraId="6D7824CD" w14:textId="77777777" w:rsidR="00BB3A42" w:rsidRPr="00D071E5" w:rsidRDefault="00BB3A42" w:rsidP="00BB3A42">
            <w:pPr>
              <w:widowControl w:val="0"/>
              <w:jc w:val="center"/>
              <w:rPr>
                <w:rFonts w:ascii="GHEA Grapalat" w:hAnsi="GHEA Grapalat" w:cs="Arial"/>
                <w:sz w:val="16"/>
                <w:szCs w:val="16"/>
              </w:rPr>
            </w:pPr>
          </w:p>
        </w:tc>
        <w:tc>
          <w:tcPr>
            <w:tcW w:w="962" w:type="dxa"/>
            <w:vAlign w:val="center"/>
          </w:tcPr>
          <w:p w14:paraId="3528BA3E" w14:textId="77777777" w:rsidR="00BB3A42" w:rsidRPr="00D071E5" w:rsidRDefault="00BB3A42" w:rsidP="00BB3A42">
            <w:pPr>
              <w:widowControl w:val="0"/>
              <w:jc w:val="center"/>
              <w:rPr>
                <w:rFonts w:ascii="GHEA Grapalat" w:hAnsi="GHEA Grapalat" w:cs="Arial"/>
                <w:sz w:val="16"/>
                <w:szCs w:val="16"/>
              </w:rPr>
            </w:pPr>
          </w:p>
        </w:tc>
        <w:tc>
          <w:tcPr>
            <w:tcW w:w="851" w:type="dxa"/>
            <w:vAlign w:val="center"/>
          </w:tcPr>
          <w:p w14:paraId="767DBA68" w14:textId="77777777" w:rsidR="00BB3A42" w:rsidRPr="00D071E5" w:rsidRDefault="00BB3A42" w:rsidP="00BB3A42">
            <w:pPr>
              <w:widowControl w:val="0"/>
              <w:jc w:val="center"/>
              <w:rPr>
                <w:rFonts w:ascii="GHEA Grapalat" w:hAnsi="GHEA Grapalat" w:cs="Arial"/>
                <w:sz w:val="16"/>
                <w:szCs w:val="16"/>
              </w:rPr>
            </w:pPr>
          </w:p>
        </w:tc>
        <w:tc>
          <w:tcPr>
            <w:tcW w:w="789" w:type="dxa"/>
            <w:vAlign w:val="center"/>
          </w:tcPr>
          <w:p w14:paraId="50651879" w14:textId="77777777" w:rsidR="00BB3A42" w:rsidRPr="00D071E5" w:rsidRDefault="00BB3A42" w:rsidP="00BB3A42">
            <w:pPr>
              <w:widowControl w:val="0"/>
              <w:jc w:val="center"/>
              <w:rPr>
                <w:rFonts w:ascii="GHEA Grapalat" w:hAnsi="GHEA Grapalat"/>
                <w:b/>
                <w:sz w:val="16"/>
                <w:szCs w:val="16"/>
              </w:rPr>
            </w:pPr>
          </w:p>
        </w:tc>
      </w:tr>
      <w:tr w:rsidR="00BB3A42" w:rsidRPr="00D071E5" w14:paraId="797BA43D" w14:textId="77777777" w:rsidTr="00BB3A42">
        <w:trPr>
          <w:trHeight w:val="404"/>
          <w:jc w:val="center"/>
        </w:trPr>
        <w:tc>
          <w:tcPr>
            <w:tcW w:w="1695" w:type="dxa"/>
            <w:vAlign w:val="center"/>
          </w:tcPr>
          <w:p w14:paraId="39DA5E5E" w14:textId="77777777"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0963098E"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15421100</w:t>
            </w:r>
          </w:p>
        </w:tc>
        <w:tc>
          <w:tcPr>
            <w:tcW w:w="1685" w:type="dxa"/>
            <w:vAlign w:val="center"/>
          </w:tcPr>
          <w:p w14:paraId="3772320D" w14:textId="77777777"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Подсолнечное масло</w:t>
            </w:r>
          </w:p>
        </w:tc>
        <w:tc>
          <w:tcPr>
            <w:tcW w:w="960" w:type="dxa"/>
            <w:vAlign w:val="center"/>
          </w:tcPr>
          <w:p w14:paraId="32F6EFAB"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46554FE2"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51E665FF"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0EE3B9C3"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515A2450"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0A2FECEE"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6BA10E18"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1CA6B24C"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212BF96" w14:textId="77777777" w:rsidR="00BB3A42" w:rsidRPr="009E7502" w:rsidRDefault="00BB3A42" w:rsidP="00BB3A42">
            <w:pPr>
              <w:widowControl w:val="0"/>
              <w:jc w:val="center"/>
              <w:rPr>
                <w:rFonts w:ascii="GHEA Grapalat" w:hAnsi="GHEA Grapalat"/>
                <w:sz w:val="16"/>
                <w:szCs w:val="16"/>
                <w:lang w:val="en-US"/>
              </w:rPr>
            </w:pPr>
          </w:p>
        </w:tc>
        <w:tc>
          <w:tcPr>
            <w:tcW w:w="849" w:type="dxa"/>
            <w:vAlign w:val="center"/>
          </w:tcPr>
          <w:p w14:paraId="644CBD40" w14:textId="77777777" w:rsidR="00BB3A42" w:rsidRPr="009E7502" w:rsidRDefault="00BB3A42" w:rsidP="00BB3A42">
            <w:pPr>
              <w:widowControl w:val="0"/>
              <w:jc w:val="center"/>
              <w:rPr>
                <w:rFonts w:ascii="GHEA Grapalat" w:hAnsi="GHEA Grapalat"/>
                <w:sz w:val="16"/>
                <w:szCs w:val="16"/>
                <w:lang w:val="en-US"/>
              </w:rPr>
            </w:pPr>
          </w:p>
        </w:tc>
        <w:tc>
          <w:tcPr>
            <w:tcW w:w="962" w:type="dxa"/>
            <w:vAlign w:val="center"/>
          </w:tcPr>
          <w:p w14:paraId="6F051F55" w14:textId="77777777" w:rsidR="00BB3A42" w:rsidRPr="009E7502" w:rsidRDefault="00BB3A42" w:rsidP="00BB3A42">
            <w:pPr>
              <w:widowControl w:val="0"/>
              <w:jc w:val="center"/>
              <w:rPr>
                <w:rFonts w:ascii="GHEA Grapalat" w:hAnsi="GHEA Grapalat"/>
                <w:sz w:val="16"/>
                <w:szCs w:val="16"/>
                <w:lang w:val="en-US"/>
              </w:rPr>
            </w:pPr>
          </w:p>
        </w:tc>
        <w:tc>
          <w:tcPr>
            <w:tcW w:w="851" w:type="dxa"/>
            <w:vAlign w:val="center"/>
          </w:tcPr>
          <w:p w14:paraId="328FECFA" w14:textId="77777777" w:rsidR="00BB3A42" w:rsidRPr="00D071E5" w:rsidRDefault="00BB3A42" w:rsidP="00BB3A42">
            <w:pPr>
              <w:widowControl w:val="0"/>
              <w:jc w:val="center"/>
              <w:rPr>
                <w:rFonts w:ascii="GHEA Grapalat" w:hAnsi="GHEA Grapalat"/>
                <w:sz w:val="16"/>
                <w:szCs w:val="16"/>
              </w:rPr>
            </w:pPr>
          </w:p>
        </w:tc>
        <w:tc>
          <w:tcPr>
            <w:tcW w:w="789" w:type="dxa"/>
            <w:vAlign w:val="center"/>
          </w:tcPr>
          <w:p w14:paraId="5682F847" w14:textId="77777777" w:rsidR="00BB3A42" w:rsidRPr="00D071E5" w:rsidRDefault="00BB3A42" w:rsidP="00BB3A42">
            <w:pPr>
              <w:widowControl w:val="0"/>
              <w:jc w:val="center"/>
              <w:rPr>
                <w:rFonts w:ascii="GHEA Grapalat" w:hAnsi="GHEA Grapalat"/>
                <w:sz w:val="16"/>
                <w:szCs w:val="16"/>
              </w:rPr>
            </w:pPr>
          </w:p>
        </w:tc>
      </w:tr>
      <w:tr w:rsidR="00BB3A42" w:rsidRPr="00D071E5" w14:paraId="746A4D5A" w14:textId="77777777" w:rsidTr="00BB3A42">
        <w:trPr>
          <w:trHeight w:val="404"/>
          <w:jc w:val="center"/>
        </w:trPr>
        <w:tc>
          <w:tcPr>
            <w:tcW w:w="1695" w:type="dxa"/>
            <w:vAlign w:val="center"/>
          </w:tcPr>
          <w:p w14:paraId="1758C04F" w14:textId="77777777"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2D64BD3"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15614200</w:t>
            </w:r>
          </w:p>
        </w:tc>
        <w:tc>
          <w:tcPr>
            <w:tcW w:w="1685" w:type="dxa"/>
            <w:vAlign w:val="center"/>
          </w:tcPr>
          <w:p w14:paraId="3227AF2D" w14:textId="77777777"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Рис</w:t>
            </w:r>
          </w:p>
        </w:tc>
        <w:tc>
          <w:tcPr>
            <w:tcW w:w="960" w:type="dxa"/>
            <w:vAlign w:val="center"/>
          </w:tcPr>
          <w:p w14:paraId="37781CCD"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15F5BAF1"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0F117A8F"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2C976C9C"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482E5A0A"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35410268"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1A062248"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785DD71B"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312146E"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27A68FE9"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3BEBB037"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5BD40E43" w14:textId="77777777" w:rsidR="00BB3A42" w:rsidRPr="00D071E5" w:rsidRDefault="00BB3A42" w:rsidP="00BB3A42">
            <w:pPr>
              <w:widowControl w:val="0"/>
              <w:jc w:val="center"/>
              <w:rPr>
                <w:rFonts w:ascii="GHEA Grapalat" w:hAnsi="GHEA Grapalat"/>
                <w:sz w:val="16"/>
                <w:szCs w:val="16"/>
              </w:rPr>
            </w:pPr>
          </w:p>
        </w:tc>
        <w:tc>
          <w:tcPr>
            <w:tcW w:w="789" w:type="dxa"/>
            <w:vAlign w:val="center"/>
          </w:tcPr>
          <w:p w14:paraId="713409D6" w14:textId="77777777" w:rsidR="00BB3A42" w:rsidRPr="00D071E5" w:rsidRDefault="00BB3A42" w:rsidP="00BB3A42">
            <w:pPr>
              <w:widowControl w:val="0"/>
              <w:jc w:val="center"/>
              <w:rPr>
                <w:rFonts w:ascii="GHEA Grapalat" w:hAnsi="GHEA Grapalat"/>
                <w:sz w:val="16"/>
                <w:szCs w:val="16"/>
              </w:rPr>
            </w:pPr>
          </w:p>
        </w:tc>
      </w:tr>
      <w:tr w:rsidR="00BB3A42" w:rsidRPr="00D071E5" w14:paraId="6308F173" w14:textId="77777777" w:rsidTr="00BB3A42">
        <w:trPr>
          <w:trHeight w:val="404"/>
          <w:jc w:val="center"/>
        </w:trPr>
        <w:tc>
          <w:tcPr>
            <w:tcW w:w="1695" w:type="dxa"/>
            <w:vAlign w:val="center"/>
          </w:tcPr>
          <w:p w14:paraId="2D266437" w14:textId="77777777"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4DF68D3"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3221110</w:t>
            </w:r>
          </w:p>
        </w:tc>
        <w:tc>
          <w:tcPr>
            <w:tcW w:w="1685" w:type="dxa"/>
            <w:vAlign w:val="center"/>
          </w:tcPr>
          <w:p w14:paraId="79C52E21" w14:textId="77777777"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Морковь</w:t>
            </w:r>
          </w:p>
        </w:tc>
        <w:tc>
          <w:tcPr>
            <w:tcW w:w="960" w:type="dxa"/>
            <w:vAlign w:val="center"/>
          </w:tcPr>
          <w:p w14:paraId="1C87B322"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1CEFDEAB"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393E0C41"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1C68F40E"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016779C8"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79B7A613"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156B1E7E"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497D82E4"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6F134ABA"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5226C2F8"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3412989C"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48755D75" w14:textId="77777777" w:rsidR="00BB3A42" w:rsidRPr="00D071E5" w:rsidRDefault="00BB3A42" w:rsidP="00BB3A42">
            <w:pPr>
              <w:widowControl w:val="0"/>
              <w:jc w:val="center"/>
              <w:rPr>
                <w:rFonts w:ascii="GHEA Grapalat" w:hAnsi="GHEA Grapalat"/>
                <w:sz w:val="16"/>
                <w:szCs w:val="16"/>
              </w:rPr>
            </w:pPr>
          </w:p>
        </w:tc>
        <w:tc>
          <w:tcPr>
            <w:tcW w:w="789" w:type="dxa"/>
            <w:vAlign w:val="center"/>
          </w:tcPr>
          <w:p w14:paraId="598F219A" w14:textId="77777777" w:rsidR="00BB3A42" w:rsidRPr="00D071E5" w:rsidRDefault="00BB3A42" w:rsidP="00BB3A42">
            <w:pPr>
              <w:widowControl w:val="0"/>
              <w:jc w:val="center"/>
              <w:rPr>
                <w:rFonts w:ascii="GHEA Grapalat" w:hAnsi="GHEA Grapalat"/>
                <w:sz w:val="16"/>
                <w:szCs w:val="16"/>
              </w:rPr>
            </w:pPr>
          </w:p>
        </w:tc>
      </w:tr>
      <w:tr w:rsidR="00BB3A42" w:rsidRPr="00D071E5" w14:paraId="48D7D319" w14:textId="77777777" w:rsidTr="00BB3A42">
        <w:trPr>
          <w:trHeight w:val="404"/>
          <w:jc w:val="center"/>
        </w:trPr>
        <w:tc>
          <w:tcPr>
            <w:tcW w:w="1695" w:type="dxa"/>
            <w:vAlign w:val="center"/>
          </w:tcPr>
          <w:p w14:paraId="6923C72E" w14:textId="77777777"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5</w:t>
            </w:r>
          </w:p>
        </w:tc>
        <w:tc>
          <w:tcPr>
            <w:tcW w:w="2051" w:type="dxa"/>
            <w:vAlign w:val="center"/>
          </w:tcPr>
          <w:p w14:paraId="1C9D19F6"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15331151</w:t>
            </w:r>
          </w:p>
        </w:tc>
        <w:tc>
          <w:tcPr>
            <w:tcW w:w="1685" w:type="dxa"/>
            <w:vAlign w:val="center"/>
          </w:tcPr>
          <w:p w14:paraId="51F9BB92" w14:textId="77777777"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Фасоль</w:t>
            </w:r>
          </w:p>
        </w:tc>
        <w:tc>
          <w:tcPr>
            <w:tcW w:w="960" w:type="dxa"/>
            <w:vAlign w:val="center"/>
          </w:tcPr>
          <w:p w14:paraId="749DBBA2"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62342FC2"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071913B3"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81574EB"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1A3352BC"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3DF9B756"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2FFB2B32"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51B4E58B"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23D6F12C"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07EED923"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710CD75F"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14AF588B" w14:textId="77777777" w:rsidR="00BB3A42" w:rsidRPr="00D071E5" w:rsidRDefault="00BB3A42" w:rsidP="00BB3A42">
            <w:pPr>
              <w:widowControl w:val="0"/>
              <w:jc w:val="center"/>
              <w:rPr>
                <w:rFonts w:ascii="GHEA Grapalat" w:hAnsi="GHEA Grapalat"/>
                <w:sz w:val="16"/>
                <w:szCs w:val="16"/>
              </w:rPr>
            </w:pPr>
          </w:p>
        </w:tc>
        <w:tc>
          <w:tcPr>
            <w:tcW w:w="789" w:type="dxa"/>
            <w:vAlign w:val="center"/>
          </w:tcPr>
          <w:p w14:paraId="25E477E2" w14:textId="77777777" w:rsidR="00BB3A42" w:rsidRPr="00D071E5" w:rsidRDefault="00BB3A42" w:rsidP="00BB3A42">
            <w:pPr>
              <w:widowControl w:val="0"/>
              <w:jc w:val="center"/>
              <w:rPr>
                <w:rFonts w:ascii="GHEA Grapalat" w:hAnsi="GHEA Grapalat"/>
                <w:sz w:val="16"/>
                <w:szCs w:val="16"/>
              </w:rPr>
            </w:pPr>
          </w:p>
        </w:tc>
      </w:tr>
      <w:tr w:rsidR="00BB3A42" w:rsidRPr="00D071E5" w14:paraId="00A4DEE3" w14:textId="77777777" w:rsidTr="00BB3A42">
        <w:trPr>
          <w:trHeight w:val="404"/>
          <w:jc w:val="center"/>
        </w:trPr>
        <w:tc>
          <w:tcPr>
            <w:tcW w:w="1695" w:type="dxa"/>
            <w:vAlign w:val="center"/>
          </w:tcPr>
          <w:p w14:paraId="1ACA3030" w14:textId="77777777"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6</w:t>
            </w:r>
          </w:p>
        </w:tc>
        <w:tc>
          <w:tcPr>
            <w:tcW w:w="2051" w:type="dxa"/>
            <w:vAlign w:val="center"/>
          </w:tcPr>
          <w:p w14:paraId="59A76D90"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3222128</w:t>
            </w:r>
          </w:p>
        </w:tc>
        <w:tc>
          <w:tcPr>
            <w:tcW w:w="1685" w:type="dxa"/>
            <w:vAlign w:val="center"/>
          </w:tcPr>
          <w:p w14:paraId="07231C23" w14:textId="77777777"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Яблоко</w:t>
            </w:r>
          </w:p>
        </w:tc>
        <w:tc>
          <w:tcPr>
            <w:tcW w:w="960" w:type="dxa"/>
            <w:vAlign w:val="center"/>
          </w:tcPr>
          <w:p w14:paraId="68FB10A0"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02B9C6E2"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2C0F9023"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C1965DB"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25657CEB"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41760EAD"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691DCB60"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37101B7C"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7FFB3651"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635FAC32"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685DF438"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776F046C" w14:textId="77777777" w:rsidR="00BB3A42" w:rsidRPr="00D071E5" w:rsidRDefault="00BB3A42" w:rsidP="00BB3A42">
            <w:pPr>
              <w:widowControl w:val="0"/>
              <w:jc w:val="center"/>
              <w:rPr>
                <w:rFonts w:ascii="GHEA Grapalat" w:hAnsi="GHEA Grapalat"/>
                <w:sz w:val="16"/>
                <w:szCs w:val="16"/>
              </w:rPr>
            </w:pPr>
          </w:p>
        </w:tc>
        <w:tc>
          <w:tcPr>
            <w:tcW w:w="789" w:type="dxa"/>
            <w:vAlign w:val="center"/>
          </w:tcPr>
          <w:p w14:paraId="79099BA4" w14:textId="77777777" w:rsidR="00BB3A42" w:rsidRPr="00D071E5" w:rsidRDefault="00BB3A42" w:rsidP="00BB3A42">
            <w:pPr>
              <w:widowControl w:val="0"/>
              <w:jc w:val="center"/>
              <w:rPr>
                <w:rFonts w:ascii="GHEA Grapalat" w:hAnsi="GHEA Grapalat"/>
                <w:sz w:val="16"/>
                <w:szCs w:val="16"/>
              </w:rPr>
            </w:pPr>
          </w:p>
        </w:tc>
      </w:tr>
      <w:tr w:rsidR="00BB3A42" w:rsidRPr="00D071E5" w14:paraId="617755A5" w14:textId="77777777" w:rsidTr="00BB3A42">
        <w:trPr>
          <w:trHeight w:val="404"/>
          <w:jc w:val="center"/>
        </w:trPr>
        <w:tc>
          <w:tcPr>
            <w:tcW w:w="1695" w:type="dxa"/>
            <w:vAlign w:val="center"/>
          </w:tcPr>
          <w:p w14:paraId="50076B21"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7</w:t>
            </w:r>
          </w:p>
        </w:tc>
        <w:tc>
          <w:tcPr>
            <w:tcW w:w="2051" w:type="dxa"/>
            <w:vAlign w:val="center"/>
          </w:tcPr>
          <w:p w14:paraId="47A5A176"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3221410</w:t>
            </w:r>
          </w:p>
        </w:tc>
        <w:tc>
          <w:tcPr>
            <w:tcW w:w="1685" w:type="dxa"/>
            <w:vAlign w:val="center"/>
          </w:tcPr>
          <w:p w14:paraId="38301451" w14:textId="77777777" w:rsidR="00BB3A42" w:rsidRPr="0043473D" w:rsidRDefault="00BB3A42" w:rsidP="00BB3A42">
            <w:pPr>
              <w:widowControl w:val="0"/>
              <w:jc w:val="center"/>
              <w:rPr>
                <w:sz w:val="16"/>
                <w:szCs w:val="16"/>
              </w:rPr>
            </w:pPr>
            <w:r w:rsidRPr="00875F92">
              <w:rPr>
                <w:rFonts w:ascii="GHEA Grapalat" w:hAnsi="GHEA Grapalat"/>
                <w:sz w:val="16"/>
                <w:szCs w:val="16"/>
              </w:rPr>
              <w:t>Капуста</w:t>
            </w:r>
          </w:p>
        </w:tc>
        <w:tc>
          <w:tcPr>
            <w:tcW w:w="960" w:type="dxa"/>
            <w:vAlign w:val="center"/>
          </w:tcPr>
          <w:p w14:paraId="27884936"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326D51AB"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26E2D7AD"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778D76B"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21ED2054"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20FE050B"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4C143842"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3EBF1DD5"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4E856C3"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20553D46"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011C7662"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3BF639CF"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70149A7B" w14:textId="77777777" w:rsidR="00BB3A42" w:rsidRPr="005B23C5" w:rsidRDefault="00BB3A42" w:rsidP="00BB3A42">
            <w:pPr>
              <w:widowControl w:val="0"/>
              <w:jc w:val="center"/>
              <w:rPr>
                <w:rFonts w:ascii="GHEA Grapalat" w:hAnsi="GHEA Grapalat"/>
                <w:sz w:val="16"/>
                <w:szCs w:val="16"/>
              </w:rPr>
            </w:pPr>
          </w:p>
        </w:tc>
      </w:tr>
      <w:tr w:rsidR="00BB3A42" w:rsidRPr="00D071E5" w14:paraId="1B7B0AAF" w14:textId="77777777" w:rsidTr="00BB3A42">
        <w:trPr>
          <w:trHeight w:val="404"/>
          <w:jc w:val="center"/>
        </w:trPr>
        <w:tc>
          <w:tcPr>
            <w:tcW w:w="1695" w:type="dxa"/>
            <w:vAlign w:val="center"/>
          </w:tcPr>
          <w:p w14:paraId="3A1D899C"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8</w:t>
            </w:r>
          </w:p>
        </w:tc>
        <w:tc>
          <w:tcPr>
            <w:tcW w:w="2051" w:type="dxa"/>
            <w:vAlign w:val="center"/>
          </w:tcPr>
          <w:p w14:paraId="1A350A61"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3221100</w:t>
            </w:r>
          </w:p>
        </w:tc>
        <w:tc>
          <w:tcPr>
            <w:tcW w:w="1685" w:type="dxa"/>
            <w:vAlign w:val="center"/>
          </w:tcPr>
          <w:p w14:paraId="7FDBE382" w14:textId="77777777" w:rsidR="00BB3A42" w:rsidRPr="0043473D" w:rsidRDefault="00BB3A42" w:rsidP="00BB3A42">
            <w:pPr>
              <w:widowControl w:val="0"/>
              <w:jc w:val="center"/>
              <w:rPr>
                <w:sz w:val="16"/>
                <w:szCs w:val="16"/>
              </w:rP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31B3DBE0"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5C06FEB5"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136659E5"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58936E7F"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2B02E2D8"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28C530BE"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2FEBAC4F"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7F3E30E1"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0FE6344F"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0D7164E3"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5238160E"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4CB2FCC3"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0997B157" w14:textId="77777777" w:rsidR="00BB3A42" w:rsidRPr="005B23C5" w:rsidRDefault="00BB3A42" w:rsidP="00BB3A42">
            <w:pPr>
              <w:widowControl w:val="0"/>
              <w:jc w:val="center"/>
              <w:rPr>
                <w:rFonts w:ascii="GHEA Grapalat" w:hAnsi="GHEA Grapalat"/>
                <w:sz w:val="16"/>
                <w:szCs w:val="16"/>
              </w:rPr>
            </w:pPr>
          </w:p>
        </w:tc>
      </w:tr>
      <w:tr w:rsidR="00BB3A42" w:rsidRPr="00D071E5" w14:paraId="1A14BB36" w14:textId="77777777" w:rsidTr="00BB3A42">
        <w:trPr>
          <w:trHeight w:val="404"/>
          <w:jc w:val="center"/>
        </w:trPr>
        <w:tc>
          <w:tcPr>
            <w:tcW w:w="1695" w:type="dxa"/>
            <w:vAlign w:val="center"/>
          </w:tcPr>
          <w:p w14:paraId="5A559844"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9</w:t>
            </w:r>
          </w:p>
        </w:tc>
        <w:tc>
          <w:tcPr>
            <w:tcW w:w="2051" w:type="dxa"/>
            <w:vAlign w:val="center"/>
          </w:tcPr>
          <w:p w14:paraId="20BF477D"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15311100</w:t>
            </w:r>
          </w:p>
        </w:tc>
        <w:tc>
          <w:tcPr>
            <w:tcW w:w="1685" w:type="dxa"/>
            <w:vAlign w:val="center"/>
          </w:tcPr>
          <w:p w14:paraId="652657A1" w14:textId="77777777" w:rsidR="00BB3A42" w:rsidRPr="0043473D" w:rsidRDefault="00BB3A42" w:rsidP="00BB3A42">
            <w:pPr>
              <w:widowControl w:val="0"/>
              <w:jc w:val="center"/>
              <w:rPr>
                <w:sz w:val="16"/>
                <w:szCs w:val="16"/>
              </w:rPr>
            </w:pPr>
            <w:r w:rsidRPr="00875F92">
              <w:rPr>
                <w:rFonts w:ascii="GHEA Grapalat" w:hAnsi="GHEA Grapalat"/>
                <w:sz w:val="16"/>
                <w:szCs w:val="16"/>
              </w:rPr>
              <w:t>Картофель</w:t>
            </w:r>
          </w:p>
        </w:tc>
        <w:tc>
          <w:tcPr>
            <w:tcW w:w="960" w:type="dxa"/>
            <w:vAlign w:val="center"/>
          </w:tcPr>
          <w:p w14:paraId="0AFCB7CC"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1C23CDB3"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24971589"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5321E383"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56220203"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71B41CBB"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25BF2480"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30E81200"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52075920"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7EF2F344"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496B8551"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3CE659F4"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6C15C433" w14:textId="77777777" w:rsidR="00BB3A42" w:rsidRPr="005B23C5" w:rsidRDefault="00BB3A42" w:rsidP="00BB3A42">
            <w:pPr>
              <w:widowControl w:val="0"/>
              <w:jc w:val="center"/>
              <w:rPr>
                <w:rFonts w:ascii="GHEA Grapalat" w:hAnsi="GHEA Grapalat"/>
                <w:sz w:val="16"/>
                <w:szCs w:val="16"/>
              </w:rPr>
            </w:pPr>
          </w:p>
        </w:tc>
      </w:tr>
      <w:tr w:rsidR="00BB3A42" w:rsidRPr="00D071E5" w14:paraId="72EEC46B" w14:textId="77777777" w:rsidTr="00BB3A42">
        <w:trPr>
          <w:trHeight w:val="404"/>
          <w:jc w:val="center"/>
        </w:trPr>
        <w:tc>
          <w:tcPr>
            <w:tcW w:w="1695" w:type="dxa"/>
            <w:vAlign w:val="center"/>
          </w:tcPr>
          <w:p w14:paraId="285EC2A3"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10</w:t>
            </w:r>
          </w:p>
        </w:tc>
        <w:tc>
          <w:tcPr>
            <w:tcW w:w="2051" w:type="dxa"/>
            <w:vAlign w:val="center"/>
          </w:tcPr>
          <w:p w14:paraId="565DADA5"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15112150</w:t>
            </w:r>
          </w:p>
        </w:tc>
        <w:tc>
          <w:tcPr>
            <w:tcW w:w="1685" w:type="dxa"/>
            <w:vAlign w:val="center"/>
          </w:tcPr>
          <w:p w14:paraId="62DB8940" w14:textId="77777777" w:rsidR="00BB3A42" w:rsidRPr="0043473D" w:rsidRDefault="00BB3A42" w:rsidP="00BB3A42">
            <w:pPr>
              <w:widowControl w:val="0"/>
              <w:jc w:val="center"/>
              <w:rPr>
                <w:sz w:val="16"/>
                <w:szCs w:val="16"/>
              </w:rPr>
            </w:pPr>
            <w:r w:rsidRPr="00875F92">
              <w:rPr>
                <w:rFonts w:ascii="GHEA Grapalat" w:hAnsi="GHEA Grapalat"/>
                <w:sz w:val="16"/>
                <w:szCs w:val="16"/>
              </w:rPr>
              <w:t>Куриная грудка</w:t>
            </w:r>
          </w:p>
        </w:tc>
        <w:tc>
          <w:tcPr>
            <w:tcW w:w="960" w:type="dxa"/>
            <w:vAlign w:val="center"/>
          </w:tcPr>
          <w:p w14:paraId="1B2D5530"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3529CC5C"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1F91A88F"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31FC4633"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361DDA9C"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32586279"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03C68098"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71400961"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0B4B6FD"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6FDCDF59"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07715890"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225F5046"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3D975D9A" w14:textId="77777777" w:rsidR="00BB3A42" w:rsidRPr="005B23C5" w:rsidRDefault="00BB3A42" w:rsidP="00BB3A42">
            <w:pPr>
              <w:widowControl w:val="0"/>
              <w:jc w:val="center"/>
              <w:rPr>
                <w:rFonts w:ascii="GHEA Grapalat" w:hAnsi="GHEA Grapalat"/>
                <w:sz w:val="16"/>
                <w:szCs w:val="16"/>
              </w:rPr>
            </w:pPr>
          </w:p>
        </w:tc>
      </w:tr>
      <w:tr w:rsidR="00BB3A42" w:rsidRPr="00D071E5" w14:paraId="15A552FE" w14:textId="77777777" w:rsidTr="00BB3A42">
        <w:trPr>
          <w:trHeight w:val="404"/>
          <w:jc w:val="center"/>
        </w:trPr>
        <w:tc>
          <w:tcPr>
            <w:tcW w:w="1695" w:type="dxa"/>
            <w:vAlign w:val="center"/>
          </w:tcPr>
          <w:p w14:paraId="4CF23727"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11</w:t>
            </w:r>
          </w:p>
        </w:tc>
        <w:tc>
          <w:tcPr>
            <w:tcW w:w="2051" w:type="dxa"/>
            <w:vAlign w:val="center"/>
          </w:tcPr>
          <w:p w14:paraId="033ABDCC"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15811100</w:t>
            </w:r>
          </w:p>
        </w:tc>
        <w:tc>
          <w:tcPr>
            <w:tcW w:w="1685" w:type="dxa"/>
            <w:vAlign w:val="center"/>
          </w:tcPr>
          <w:p w14:paraId="7F8FDA6D" w14:textId="77777777" w:rsidR="00BB3A42" w:rsidRPr="0043473D" w:rsidRDefault="00BB3A42" w:rsidP="00BB3A42">
            <w:pPr>
              <w:widowControl w:val="0"/>
              <w:jc w:val="center"/>
              <w:rPr>
                <w:sz w:val="16"/>
                <w:szCs w:val="16"/>
              </w:rPr>
            </w:pPr>
            <w:r w:rsidRPr="00875F92">
              <w:rPr>
                <w:rFonts w:ascii="GHEA Grapalat" w:hAnsi="GHEA Grapalat"/>
                <w:sz w:val="16"/>
                <w:szCs w:val="16"/>
              </w:rPr>
              <w:t>Хлеб</w:t>
            </w:r>
          </w:p>
        </w:tc>
        <w:tc>
          <w:tcPr>
            <w:tcW w:w="960" w:type="dxa"/>
            <w:vAlign w:val="center"/>
          </w:tcPr>
          <w:p w14:paraId="4CBB84F4"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50E87110"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00464649"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23031F56"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49D5DE4A"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2CBDA004"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01B078D9"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6A18C391"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53138E5C"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3049337E"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03493AF9"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2B681FE6"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549C924C" w14:textId="77777777" w:rsidR="00BB3A42" w:rsidRPr="005B23C5" w:rsidRDefault="00BB3A42" w:rsidP="00BB3A42">
            <w:pPr>
              <w:widowControl w:val="0"/>
              <w:jc w:val="center"/>
              <w:rPr>
                <w:rFonts w:ascii="GHEA Grapalat" w:hAnsi="GHEA Grapalat"/>
                <w:sz w:val="16"/>
                <w:szCs w:val="16"/>
              </w:rPr>
            </w:pPr>
          </w:p>
        </w:tc>
      </w:tr>
      <w:tr w:rsidR="00BB3A42" w:rsidRPr="00D071E5" w14:paraId="5AB52B93" w14:textId="77777777" w:rsidTr="00BB3A42">
        <w:trPr>
          <w:trHeight w:val="404"/>
          <w:jc w:val="center"/>
        </w:trPr>
        <w:tc>
          <w:tcPr>
            <w:tcW w:w="1695" w:type="dxa"/>
            <w:vAlign w:val="center"/>
          </w:tcPr>
          <w:p w14:paraId="026D8489"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051" w:type="dxa"/>
            <w:vAlign w:val="center"/>
          </w:tcPr>
          <w:p w14:paraId="3E824054"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15616000</w:t>
            </w:r>
          </w:p>
        </w:tc>
        <w:tc>
          <w:tcPr>
            <w:tcW w:w="1685" w:type="dxa"/>
            <w:vAlign w:val="center"/>
          </w:tcPr>
          <w:p w14:paraId="25EAB814" w14:textId="77777777" w:rsidR="00BB3A42" w:rsidRPr="0043473D" w:rsidRDefault="00BB3A42" w:rsidP="00BB3A42">
            <w:pPr>
              <w:widowControl w:val="0"/>
              <w:jc w:val="center"/>
              <w:rPr>
                <w:sz w:val="16"/>
                <w:szCs w:val="16"/>
              </w:rPr>
            </w:pPr>
            <w:r w:rsidRPr="00875F92">
              <w:rPr>
                <w:rFonts w:ascii="GHEA Grapalat" w:hAnsi="GHEA Grapalat"/>
                <w:sz w:val="16"/>
                <w:szCs w:val="16"/>
              </w:rPr>
              <w:t>Гречиха</w:t>
            </w:r>
          </w:p>
        </w:tc>
        <w:tc>
          <w:tcPr>
            <w:tcW w:w="960" w:type="dxa"/>
            <w:vAlign w:val="center"/>
          </w:tcPr>
          <w:p w14:paraId="38A48E6A"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1BF8465C"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1EB006B3"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1FDBB3F"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5E053EE5"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0A4ABD53"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704DBC5E"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71404A39"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A6C5216"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3895E6B1"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69BFDFD4"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00FAA575"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2AAA1A06" w14:textId="77777777" w:rsidR="00BB3A42" w:rsidRPr="005B23C5" w:rsidRDefault="00BB3A42" w:rsidP="00BB3A42">
            <w:pPr>
              <w:widowControl w:val="0"/>
              <w:jc w:val="center"/>
              <w:rPr>
                <w:rFonts w:ascii="GHEA Grapalat" w:hAnsi="GHEA Grapalat"/>
                <w:sz w:val="16"/>
                <w:szCs w:val="16"/>
              </w:rPr>
            </w:pPr>
          </w:p>
        </w:tc>
      </w:tr>
      <w:tr w:rsidR="00BB3A42" w:rsidRPr="00D071E5" w14:paraId="11296615" w14:textId="77777777" w:rsidTr="00BB3A42">
        <w:trPr>
          <w:trHeight w:val="404"/>
          <w:jc w:val="center"/>
        </w:trPr>
        <w:tc>
          <w:tcPr>
            <w:tcW w:w="1695" w:type="dxa"/>
            <w:vAlign w:val="center"/>
          </w:tcPr>
          <w:p w14:paraId="7355921C"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13</w:t>
            </w:r>
          </w:p>
        </w:tc>
        <w:tc>
          <w:tcPr>
            <w:tcW w:w="2051" w:type="dxa"/>
            <w:vAlign w:val="center"/>
          </w:tcPr>
          <w:p w14:paraId="34D32D51"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3142510</w:t>
            </w:r>
          </w:p>
        </w:tc>
        <w:tc>
          <w:tcPr>
            <w:tcW w:w="1685" w:type="dxa"/>
            <w:vAlign w:val="center"/>
          </w:tcPr>
          <w:p w14:paraId="247E3AB1" w14:textId="77777777" w:rsidR="00BB3A42" w:rsidRPr="0043473D" w:rsidRDefault="00BB3A42" w:rsidP="00BB3A42">
            <w:pPr>
              <w:widowControl w:val="0"/>
              <w:jc w:val="center"/>
              <w:rPr>
                <w:sz w:val="16"/>
                <w:szCs w:val="16"/>
              </w:rPr>
            </w:pPr>
            <w:r w:rsidRPr="00875F92">
              <w:rPr>
                <w:rFonts w:ascii="GHEA Grapalat" w:hAnsi="GHEA Grapalat"/>
                <w:sz w:val="16"/>
                <w:szCs w:val="16"/>
              </w:rPr>
              <w:t>Яйцо</w:t>
            </w:r>
          </w:p>
        </w:tc>
        <w:tc>
          <w:tcPr>
            <w:tcW w:w="960" w:type="dxa"/>
            <w:vAlign w:val="center"/>
          </w:tcPr>
          <w:p w14:paraId="199E6FF8"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6E3A447F"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4C62C04F"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0378806D"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40E39463"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75C07C0B"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7463A947"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2E620F97"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02FCE502"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3AEA2657"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43CD9C51"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41F2AF8F"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1645DC84" w14:textId="77777777" w:rsidR="00BB3A42" w:rsidRPr="005B23C5" w:rsidRDefault="00BB3A42" w:rsidP="00BB3A42">
            <w:pPr>
              <w:widowControl w:val="0"/>
              <w:jc w:val="center"/>
              <w:rPr>
                <w:rFonts w:ascii="GHEA Grapalat" w:hAnsi="GHEA Grapalat"/>
                <w:sz w:val="16"/>
                <w:szCs w:val="16"/>
              </w:rPr>
            </w:pPr>
          </w:p>
        </w:tc>
      </w:tr>
      <w:tr w:rsidR="00BB3A42" w:rsidRPr="00D071E5" w14:paraId="310F156D" w14:textId="77777777" w:rsidTr="00BB3A42">
        <w:trPr>
          <w:trHeight w:val="404"/>
          <w:jc w:val="center"/>
        </w:trPr>
        <w:tc>
          <w:tcPr>
            <w:tcW w:w="1695" w:type="dxa"/>
            <w:vAlign w:val="center"/>
          </w:tcPr>
          <w:p w14:paraId="7C3DFAF5"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14</w:t>
            </w:r>
          </w:p>
        </w:tc>
        <w:tc>
          <w:tcPr>
            <w:tcW w:w="2051" w:type="dxa"/>
            <w:vAlign w:val="center"/>
          </w:tcPr>
          <w:p w14:paraId="70D18635"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15851100</w:t>
            </w:r>
          </w:p>
        </w:tc>
        <w:tc>
          <w:tcPr>
            <w:tcW w:w="1685" w:type="dxa"/>
            <w:vAlign w:val="center"/>
          </w:tcPr>
          <w:p w14:paraId="31168D2D" w14:textId="77777777" w:rsidR="00BB3A42" w:rsidRPr="0043473D" w:rsidRDefault="00BB3A42" w:rsidP="00BB3A42">
            <w:pPr>
              <w:widowControl w:val="0"/>
              <w:jc w:val="center"/>
              <w:rPr>
                <w:sz w:val="16"/>
                <w:szCs w:val="16"/>
              </w:rPr>
            </w:pPr>
            <w:r w:rsidRPr="00875F92">
              <w:rPr>
                <w:rFonts w:ascii="GHEA Grapalat" w:hAnsi="GHEA Grapalat"/>
                <w:sz w:val="16"/>
                <w:szCs w:val="16"/>
              </w:rPr>
              <w:t>Макаронные изделия</w:t>
            </w:r>
          </w:p>
        </w:tc>
        <w:tc>
          <w:tcPr>
            <w:tcW w:w="960" w:type="dxa"/>
            <w:vAlign w:val="center"/>
          </w:tcPr>
          <w:p w14:paraId="4932BCCE"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3A821349"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2B2AB94D"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21139A63"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08169286"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64FFC7E3"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43A44BEC"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11016B43"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7E7CAA99"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0FA9B7CE"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7CFD1600"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1441F8BC"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41F00C27" w14:textId="77777777" w:rsidR="00BB3A42" w:rsidRPr="005B23C5" w:rsidRDefault="00BB3A42" w:rsidP="00BB3A42">
            <w:pPr>
              <w:widowControl w:val="0"/>
              <w:jc w:val="center"/>
              <w:rPr>
                <w:rFonts w:ascii="GHEA Grapalat" w:hAnsi="GHEA Grapalat"/>
                <w:sz w:val="16"/>
                <w:szCs w:val="16"/>
              </w:rPr>
            </w:pPr>
          </w:p>
        </w:tc>
      </w:tr>
      <w:tr w:rsidR="00BB3A42" w:rsidRPr="00D071E5" w14:paraId="3EBECCD0" w14:textId="77777777" w:rsidTr="00BB3A42">
        <w:trPr>
          <w:trHeight w:val="404"/>
          <w:jc w:val="center"/>
        </w:trPr>
        <w:tc>
          <w:tcPr>
            <w:tcW w:w="1695" w:type="dxa"/>
            <w:vAlign w:val="center"/>
          </w:tcPr>
          <w:p w14:paraId="2AB5C799"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15</w:t>
            </w:r>
          </w:p>
        </w:tc>
        <w:tc>
          <w:tcPr>
            <w:tcW w:w="2051" w:type="dxa"/>
            <w:vAlign w:val="center"/>
          </w:tcPr>
          <w:p w14:paraId="1AB6F99F"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15331154</w:t>
            </w:r>
          </w:p>
        </w:tc>
        <w:tc>
          <w:tcPr>
            <w:tcW w:w="1685" w:type="dxa"/>
            <w:vAlign w:val="center"/>
          </w:tcPr>
          <w:p w14:paraId="789315B6" w14:textId="77777777" w:rsidR="00BB3A42" w:rsidRPr="0043473D" w:rsidRDefault="00BB3A42" w:rsidP="00BB3A42">
            <w:pPr>
              <w:widowControl w:val="0"/>
              <w:jc w:val="center"/>
              <w:rPr>
                <w:sz w:val="16"/>
                <w:szCs w:val="16"/>
              </w:rPr>
            </w:pPr>
            <w:r w:rsidRPr="00875F92">
              <w:rPr>
                <w:rFonts w:ascii="GHEA Grapalat" w:hAnsi="GHEA Grapalat"/>
                <w:sz w:val="16"/>
                <w:szCs w:val="16"/>
              </w:rPr>
              <w:t>Горох</w:t>
            </w:r>
          </w:p>
        </w:tc>
        <w:tc>
          <w:tcPr>
            <w:tcW w:w="960" w:type="dxa"/>
            <w:vAlign w:val="center"/>
          </w:tcPr>
          <w:p w14:paraId="3DB4D5DD"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5D7D44BE"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29C3157A"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3C1BA4BD"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0B8BC214"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0BA11D76"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3EF3E114"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2D0E925C"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2311A1F3"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767EA889"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741497FC"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5517A771"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077F6E80" w14:textId="77777777" w:rsidR="00BB3A42" w:rsidRPr="005B23C5" w:rsidRDefault="00BB3A42" w:rsidP="00BB3A42">
            <w:pPr>
              <w:widowControl w:val="0"/>
              <w:jc w:val="center"/>
              <w:rPr>
                <w:rFonts w:ascii="GHEA Grapalat" w:hAnsi="GHEA Grapalat"/>
                <w:sz w:val="16"/>
                <w:szCs w:val="16"/>
              </w:rPr>
            </w:pPr>
          </w:p>
        </w:tc>
      </w:tr>
      <w:tr w:rsidR="00BB3A42" w:rsidRPr="00D071E5" w14:paraId="0CC914B8" w14:textId="77777777" w:rsidTr="00BB3A42">
        <w:trPr>
          <w:trHeight w:val="404"/>
          <w:jc w:val="center"/>
        </w:trPr>
        <w:tc>
          <w:tcPr>
            <w:tcW w:w="1695" w:type="dxa"/>
            <w:vAlign w:val="center"/>
          </w:tcPr>
          <w:p w14:paraId="38C416C3"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16</w:t>
            </w:r>
          </w:p>
        </w:tc>
        <w:tc>
          <w:tcPr>
            <w:tcW w:w="2051" w:type="dxa"/>
            <w:vAlign w:val="center"/>
          </w:tcPr>
          <w:p w14:paraId="55AA1074"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15331153</w:t>
            </w:r>
          </w:p>
        </w:tc>
        <w:tc>
          <w:tcPr>
            <w:tcW w:w="1685" w:type="dxa"/>
            <w:vAlign w:val="center"/>
          </w:tcPr>
          <w:p w14:paraId="78461545" w14:textId="77777777" w:rsidR="00BB3A42" w:rsidRPr="0043473D" w:rsidRDefault="00BB3A42" w:rsidP="00BB3A42">
            <w:pPr>
              <w:widowControl w:val="0"/>
              <w:jc w:val="center"/>
              <w:rPr>
                <w:sz w:val="16"/>
                <w:szCs w:val="16"/>
              </w:rPr>
            </w:pPr>
            <w:r w:rsidRPr="00875F92">
              <w:rPr>
                <w:rFonts w:ascii="GHEA Grapalat" w:hAnsi="GHEA Grapalat"/>
                <w:sz w:val="16"/>
                <w:szCs w:val="16"/>
              </w:rPr>
              <w:t>Чечевица</w:t>
            </w:r>
          </w:p>
        </w:tc>
        <w:tc>
          <w:tcPr>
            <w:tcW w:w="960" w:type="dxa"/>
            <w:vAlign w:val="center"/>
          </w:tcPr>
          <w:p w14:paraId="33AADDD2"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3D0C8E8A"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25C52864"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17AB3928"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1EBC692F"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3D1BE5A6"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7245E645"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7E9FE484"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570E9B1B"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66613E16"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3B97C5AF"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48878F6F"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13966C65" w14:textId="77777777" w:rsidR="00BB3A42" w:rsidRPr="005B23C5" w:rsidRDefault="00BB3A42" w:rsidP="00BB3A42">
            <w:pPr>
              <w:widowControl w:val="0"/>
              <w:jc w:val="center"/>
              <w:rPr>
                <w:rFonts w:ascii="GHEA Grapalat" w:hAnsi="GHEA Grapalat"/>
                <w:sz w:val="16"/>
                <w:szCs w:val="16"/>
              </w:rPr>
            </w:pPr>
          </w:p>
        </w:tc>
      </w:tr>
      <w:tr w:rsidR="00BB3A42" w:rsidRPr="00D071E5" w14:paraId="4FEC238D" w14:textId="77777777" w:rsidTr="00BB3A42">
        <w:trPr>
          <w:trHeight w:val="404"/>
          <w:jc w:val="center"/>
        </w:trPr>
        <w:tc>
          <w:tcPr>
            <w:tcW w:w="1695" w:type="dxa"/>
            <w:vAlign w:val="center"/>
          </w:tcPr>
          <w:p w14:paraId="192C88E6"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17</w:t>
            </w:r>
          </w:p>
        </w:tc>
        <w:tc>
          <w:tcPr>
            <w:tcW w:w="2051" w:type="dxa"/>
            <w:vAlign w:val="center"/>
          </w:tcPr>
          <w:p w14:paraId="5C8C9FEB"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15541200</w:t>
            </w:r>
          </w:p>
        </w:tc>
        <w:tc>
          <w:tcPr>
            <w:tcW w:w="1685" w:type="dxa"/>
            <w:vAlign w:val="center"/>
          </w:tcPr>
          <w:p w14:paraId="19DFD556" w14:textId="77777777" w:rsidR="00BB3A42" w:rsidRPr="0043473D" w:rsidRDefault="00BB3A42" w:rsidP="00BB3A42">
            <w:pPr>
              <w:widowControl w:val="0"/>
              <w:jc w:val="center"/>
              <w:rPr>
                <w:sz w:val="16"/>
                <w:szCs w:val="16"/>
              </w:rPr>
            </w:pPr>
            <w:r w:rsidRPr="00875F92">
              <w:rPr>
                <w:rFonts w:ascii="GHEA Grapalat" w:hAnsi="GHEA Grapalat"/>
                <w:sz w:val="16"/>
                <w:szCs w:val="16"/>
              </w:rPr>
              <w:t>Сыр</w:t>
            </w:r>
          </w:p>
        </w:tc>
        <w:tc>
          <w:tcPr>
            <w:tcW w:w="960" w:type="dxa"/>
            <w:vAlign w:val="center"/>
          </w:tcPr>
          <w:p w14:paraId="3B080B5A"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3EA83DA2"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575143B2"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39EE751"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621CFE97"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0D5FE3D7"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32B461AF"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4D14415A"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1D1BFE2D"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55F2CE13"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5ED8A4EA"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383B8212"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5DF9B6F1" w14:textId="77777777" w:rsidR="00BB3A42" w:rsidRPr="005B23C5" w:rsidRDefault="00BB3A42" w:rsidP="00BB3A42">
            <w:pPr>
              <w:widowControl w:val="0"/>
              <w:jc w:val="center"/>
              <w:rPr>
                <w:rFonts w:ascii="GHEA Grapalat" w:hAnsi="GHEA Grapalat"/>
                <w:sz w:val="16"/>
                <w:szCs w:val="16"/>
              </w:rPr>
            </w:pPr>
          </w:p>
        </w:tc>
      </w:tr>
      <w:tr w:rsidR="00BB3A42" w:rsidRPr="00D071E5" w14:paraId="051C5D2A" w14:textId="77777777" w:rsidTr="00BB3A42">
        <w:trPr>
          <w:trHeight w:val="404"/>
          <w:jc w:val="center"/>
        </w:trPr>
        <w:tc>
          <w:tcPr>
            <w:tcW w:w="1695" w:type="dxa"/>
            <w:vAlign w:val="center"/>
          </w:tcPr>
          <w:p w14:paraId="311CB68F" w14:textId="7777777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18</w:t>
            </w:r>
          </w:p>
        </w:tc>
        <w:tc>
          <w:tcPr>
            <w:tcW w:w="2051" w:type="dxa"/>
            <w:vAlign w:val="center"/>
          </w:tcPr>
          <w:p w14:paraId="359459BA" w14:textId="7777777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15551600</w:t>
            </w:r>
          </w:p>
        </w:tc>
        <w:tc>
          <w:tcPr>
            <w:tcW w:w="1685" w:type="dxa"/>
            <w:vAlign w:val="center"/>
          </w:tcPr>
          <w:p w14:paraId="1742FCE1" w14:textId="77777777" w:rsidR="00BB3A42" w:rsidRPr="0043473D" w:rsidRDefault="00BB3A42" w:rsidP="00BB3A42">
            <w:pPr>
              <w:widowControl w:val="0"/>
              <w:jc w:val="center"/>
              <w:rPr>
                <w:sz w:val="16"/>
                <w:szCs w:val="16"/>
              </w:rPr>
            </w:pPr>
            <w:r w:rsidRPr="00875F92">
              <w:rPr>
                <w:rFonts w:ascii="GHEA Grapalat" w:hAnsi="GHEA Grapalat"/>
                <w:sz w:val="16"/>
                <w:szCs w:val="16"/>
              </w:rPr>
              <w:t>Йогурт</w:t>
            </w:r>
          </w:p>
        </w:tc>
        <w:tc>
          <w:tcPr>
            <w:tcW w:w="960" w:type="dxa"/>
            <w:vAlign w:val="center"/>
          </w:tcPr>
          <w:p w14:paraId="7FEC0213"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1C1897E7"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76883C47"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37D54F2"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5A30AA25"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17FC2C4E"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403C5E2A"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66F54314"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6A1B3D97" w14:textId="77777777" w:rsidR="00BB3A42" w:rsidRPr="00D071E5" w:rsidRDefault="00BB3A42" w:rsidP="00BB3A42">
            <w:pPr>
              <w:widowControl w:val="0"/>
              <w:jc w:val="center"/>
              <w:rPr>
                <w:rFonts w:ascii="GHEA Grapalat" w:hAnsi="GHEA Grapalat"/>
                <w:sz w:val="16"/>
                <w:szCs w:val="16"/>
              </w:rPr>
            </w:pPr>
          </w:p>
        </w:tc>
        <w:tc>
          <w:tcPr>
            <w:tcW w:w="849" w:type="dxa"/>
            <w:vAlign w:val="center"/>
          </w:tcPr>
          <w:p w14:paraId="3216B634" w14:textId="77777777" w:rsidR="00BB3A42" w:rsidRPr="00D071E5" w:rsidRDefault="00BB3A42" w:rsidP="00BB3A42">
            <w:pPr>
              <w:widowControl w:val="0"/>
              <w:jc w:val="center"/>
              <w:rPr>
                <w:rFonts w:ascii="GHEA Grapalat" w:hAnsi="GHEA Grapalat"/>
                <w:sz w:val="16"/>
                <w:szCs w:val="16"/>
              </w:rPr>
            </w:pPr>
          </w:p>
        </w:tc>
        <w:tc>
          <w:tcPr>
            <w:tcW w:w="962" w:type="dxa"/>
            <w:vAlign w:val="center"/>
          </w:tcPr>
          <w:p w14:paraId="2C58B565" w14:textId="77777777" w:rsidR="00BB3A42" w:rsidRPr="00D071E5" w:rsidRDefault="00BB3A42" w:rsidP="00BB3A42">
            <w:pPr>
              <w:widowControl w:val="0"/>
              <w:jc w:val="center"/>
              <w:rPr>
                <w:rFonts w:ascii="GHEA Grapalat" w:hAnsi="GHEA Grapalat"/>
                <w:sz w:val="16"/>
                <w:szCs w:val="16"/>
              </w:rPr>
            </w:pPr>
          </w:p>
        </w:tc>
        <w:tc>
          <w:tcPr>
            <w:tcW w:w="851" w:type="dxa"/>
            <w:vAlign w:val="center"/>
          </w:tcPr>
          <w:p w14:paraId="6233A8A0" w14:textId="77777777" w:rsidR="00BB3A42" w:rsidRPr="00443D81" w:rsidRDefault="00BB3A42" w:rsidP="00BB3A42">
            <w:pPr>
              <w:widowControl w:val="0"/>
              <w:jc w:val="center"/>
              <w:rPr>
                <w:rFonts w:ascii="GHEA Grapalat" w:hAnsi="GHEA Grapalat"/>
                <w:sz w:val="16"/>
                <w:szCs w:val="16"/>
              </w:rPr>
            </w:pPr>
          </w:p>
        </w:tc>
        <w:tc>
          <w:tcPr>
            <w:tcW w:w="789" w:type="dxa"/>
            <w:vAlign w:val="center"/>
          </w:tcPr>
          <w:p w14:paraId="72D8E028" w14:textId="77777777" w:rsidR="00BB3A42" w:rsidRPr="005B23C5" w:rsidRDefault="00BB3A42" w:rsidP="00BB3A42">
            <w:pPr>
              <w:widowControl w:val="0"/>
              <w:jc w:val="center"/>
              <w:rPr>
                <w:rFonts w:ascii="GHEA Grapalat" w:hAnsi="GHEA Grapalat"/>
                <w:sz w:val="16"/>
                <w:szCs w:val="16"/>
              </w:rPr>
            </w:pPr>
          </w:p>
        </w:tc>
      </w:tr>
      <w:tr w:rsidR="00B949E2" w:rsidRPr="00D071E5" w14:paraId="7E17FE41" w14:textId="77777777" w:rsidTr="00BB3A42">
        <w:trPr>
          <w:trHeight w:val="404"/>
          <w:jc w:val="center"/>
        </w:trPr>
        <w:tc>
          <w:tcPr>
            <w:tcW w:w="1695" w:type="dxa"/>
            <w:vAlign w:val="center"/>
          </w:tcPr>
          <w:p w14:paraId="2C2EC6D6" w14:textId="77777777" w:rsidR="00B949E2" w:rsidRDefault="00B949E2" w:rsidP="00BB3A42">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51" w:type="dxa"/>
            <w:vAlign w:val="center"/>
          </w:tcPr>
          <w:p w14:paraId="198ECA86" w14:textId="77777777" w:rsidR="00B949E2" w:rsidRPr="002C4D55" w:rsidRDefault="00B949E2" w:rsidP="00A65260">
            <w:pPr>
              <w:widowControl w:val="0"/>
              <w:jc w:val="center"/>
              <w:rPr>
                <w:rFonts w:ascii="GHEA Grapalat" w:hAnsi="GHEA Grapalat"/>
                <w:sz w:val="16"/>
                <w:szCs w:val="16"/>
              </w:rPr>
            </w:pPr>
            <w:r>
              <w:rPr>
                <w:rFonts w:ascii="GHEA Grapalat" w:hAnsi="GHEA Grapalat"/>
                <w:color w:val="000000"/>
                <w:sz w:val="20"/>
                <w:szCs w:val="20"/>
              </w:rPr>
              <w:t>0310000</w:t>
            </w:r>
          </w:p>
        </w:tc>
        <w:tc>
          <w:tcPr>
            <w:tcW w:w="1685" w:type="dxa"/>
            <w:vAlign w:val="center"/>
          </w:tcPr>
          <w:p w14:paraId="15FC34CC" w14:textId="77777777" w:rsidR="00B949E2" w:rsidRPr="00875F92" w:rsidRDefault="00B949E2" w:rsidP="00A65260">
            <w:pPr>
              <w:widowControl w:val="0"/>
              <w:jc w:val="center"/>
              <w:rPr>
                <w:rFonts w:ascii="GHEA Grapalat" w:hAnsi="GHEA Grapalat"/>
                <w:sz w:val="16"/>
                <w:szCs w:val="16"/>
              </w:rPr>
            </w:pPr>
            <w:r w:rsidRPr="00DF287D">
              <w:rPr>
                <w:rFonts w:ascii="GHEA Grapalat" w:hAnsi="GHEA Grapalat"/>
                <w:sz w:val="16"/>
                <w:szCs w:val="16"/>
              </w:rPr>
              <w:t>Красный молотый сладкий перец</w:t>
            </w:r>
          </w:p>
        </w:tc>
        <w:tc>
          <w:tcPr>
            <w:tcW w:w="960" w:type="dxa"/>
            <w:vAlign w:val="center"/>
          </w:tcPr>
          <w:p w14:paraId="07823FD8" w14:textId="77777777" w:rsidR="00B949E2" w:rsidRPr="00D071E5" w:rsidRDefault="00B949E2" w:rsidP="00BB3A42">
            <w:pPr>
              <w:widowControl w:val="0"/>
              <w:jc w:val="center"/>
              <w:rPr>
                <w:rFonts w:ascii="GHEA Grapalat" w:hAnsi="GHEA Grapalat"/>
                <w:sz w:val="16"/>
                <w:szCs w:val="16"/>
              </w:rPr>
            </w:pPr>
          </w:p>
        </w:tc>
        <w:tc>
          <w:tcPr>
            <w:tcW w:w="979" w:type="dxa"/>
            <w:vAlign w:val="center"/>
          </w:tcPr>
          <w:p w14:paraId="2AD7EAC2" w14:textId="77777777" w:rsidR="00B949E2" w:rsidRPr="00D071E5" w:rsidRDefault="00B949E2" w:rsidP="00BB3A42">
            <w:pPr>
              <w:widowControl w:val="0"/>
              <w:jc w:val="center"/>
              <w:rPr>
                <w:rFonts w:ascii="GHEA Grapalat" w:hAnsi="GHEA Grapalat"/>
                <w:sz w:val="16"/>
                <w:szCs w:val="16"/>
              </w:rPr>
            </w:pPr>
          </w:p>
        </w:tc>
        <w:tc>
          <w:tcPr>
            <w:tcW w:w="692" w:type="dxa"/>
            <w:vAlign w:val="center"/>
          </w:tcPr>
          <w:p w14:paraId="3855CB2D" w14:textId="77777777" w:rsidR="00B949E2" w:rsidRPr="00D071E5" w:rsidRDefault="00B949E2" w:rsidP="00BB3A42">
            <w:pPr>
              <w:widowControl w:val="0"/>
              <w:jc w:val="center"/>
              <w:rPr>
                <w:rFonts w:ascii="GHEA Grapalat" w:hAnsi="GHEA Grapalat"/>
                <w:sz w:val="16"/>
                <w:szCs w:val="16"/>
              </w:rPr>
            </w:pPr>
          </w:p>
        </w:tc>
        <w:tc>
          <w:tcPr>
            <w:tcW w:w="837" w:type="dxa"/>
            <w:vAlign w:val="center"/>
          </w:tcPr>
          <w:p w14:paraId="4E6047C0" w14:textId="77777777" w:rsidR="00B949E2" w:rsidRPr="00D071E5" w:rsidRDefault="00B949E2" w:rsidP="00BB3A42">
            <w:pPr>
              <w:widowControl w:val="0"/>
              <w:jc w:val="center"/>
              <w:rPr>
                <w:rFonts w:ascii="GHEA Grapalat" w:hAnsi="GHEA Grapalat"/>
                <w:sz w:val="16"/>
                <w:szCs w:val="16"/>
              </w:rPr>
            </w:pPr>
          </w:p>
        </w:tc>
        <w:tc>
          <w:tcPr>
            <w:tcW w:w="535" w:type="dxa"/>
            <w:vAlign w:val="center"/>
          </w:tcPr>
          <w:p w14:paraId="5EAD78C0" w14:textId="77777777" w:rsidR="00B949E2" w:rsidRPr="00D071E5" w:rsidRDefault="00B949E2" w:rsidP="00BB3A42">
            <w:pPr>
              <w:widowControl w:val="0"/>
              <w:jc w:val="center"/>
              <w:rPr>
                <w:rFonts w:ascii="GHEA Grapalat" w:hAnsi="GHEA Grapalat"/>
                <w:sz w:val="16"/>
                <w:szCs w:val="16"/>
              </w:rPr>
            </w:pPr>
          </w:p>
        </w:tc>
        <w:tc>
          <w:tcPr>
            <w:tcW w:w="606" w:type="dxa"/>
            <w:vAlign w:val="center"/>
          </w:tcPr>
          <w:p w14:paraId="3FFE3C16" w14:textId="77777777" w:rsidR="00B949E2" w:rsidRPr="00D071E5" w:rsidRDefault="00B949E2" w:rsidP="00BB3A42">
            <w:pPr>
              <w:widowControl w:val="0"/>
              <w:jc w:val="center"/>
              <w:rPr>
                <w:rFonts w:ascii="GHEA Grapalat" w:hAnsi="GHEA Grapalat"/>
                <w:sz w:val="16"/>
                <w:szCs w:val="16"/>
              </w:rPr>
            </w:pPr>
          </w:p>
        </w:tc>
        <w:tc>
          <w:tcPr>
            <w:tcW w:w="698" w:type="dxa"/>
            <w:vAlign w:val="center"/>
          </w:tcPr>
          <w:p w14:paraId="1753E5C5" w14:textId="77777777" w:rsidR="00B949E2" w:rsidRPr="00D071E5" w:rsidRDefault="00B949E2" w:rsidP="00BB3A42">
            <w:pPr>
              <w:widowControl w:val="0"/>
              <w:jc w:val="center"/>
              <w:rPr>
                <w:rFonts w:ascii="GHEA Grapalat" w:hAnsi="GHEA Grapalat"/>
                <w:sz w:val="16"/>
                <w:szCs w:val="16"/>
              </w:rPr>
            </w:pPr>
          </w:p>
        </w:tc>
        <w:tc>
          <w:tcPr>
            <w:tcW w:w="823" w:type="dxa"/>
            <w:vAlign w:val="center"/>
          </w:tcPr>
          <w:p w14:paraId="08A27EE0" w14:textId="77777777" w:rsidR="00B949E2" w:rsidRPr="00D071E5" w:rsidRDefault="00B949E2" w:rsidP="00BB3A42">
            <w:pPr>
              <w:widowControl w:val="0"/>
              <w:jc w:val="center"/>
              <w:rPr>
                <w:rFonts w:ascii="GHEA Grapalat" w:hAnsi="GHEA Grapalat"/>
                <w:sz w:val="16"/>
                <w:szCs w:val="16"/>
              </w:rPr>
            </w:pPr>
          </w:p>
        </w:tc>
        <w:tc>
          <w:tcPr>
            <w:tcW w:w="893" w:type="dxa"/>
            <w:vAlign w:val="center"/>
          </w:tcPr>
          <w:p w14:paraId="5CEA15B7" w14:textId="77777777" w:rsidR="00B949E2" w:rsidRPr="00D071E5" w:rsidRDefault="00B949E2" w:rsidP="00BB3A42">
            <w:pPr>
              <w:widowControl w:val="0"/>
              <w:jc w:val="center"/>
              <w:rPr>
                <w:rFonts w:ascii="GHEA Grapalat" w:hAnsi="GHEA Grapalat"/>
                <w:sz w:val="16"/>
                <w:szCs w:val="16"/>
              </w:rPr>
            </w:pPr>
          </w:p>
        </w:tc>
        <w:tc>
          <w:tcPr>
            <w:tcW w:w="849" w:type="dxa"/>
            <w:vAlign w:val="center"/>
          </w:tcPr>
          <w:p w14:paraId="1B4FEC1E" w14:textId="77777777" w:rsidR="00B949E2" w:rsidRPr="00D071E5" w:rsidRDefault="00B949E2" w:rsidP="00BB3A42">
            <w:pPr>
              <w:widowControl w:val="0"/>
              <w:jc w:val="center"/>
              <w:rPr>
                <w:rFonts w:ascii="GHEA Grapalat" w:hAnsi="GHEA Grapalat"/>
                <w:sz w:val="16"/>
                <w:szCs w:val="16"/>
              </w:rPr>
            </w:pPr>
          </w:p>
        </w:tc>
        <w:tc>
          <w:tcPr>
            <w:tcW w:w="962" w:type="dxa"/>
            <w:vAlign w:val="center"/>
          </w:tcPr>
          <w:p w14:paraId="6421FE2F" w14:textId="77777777" w:rsidR="00B949E2" w:rsidRPr="00D071E5" w:rsidRDefault="00B949E2" w:rsidP="00BB3A42">
            <w:pPr>
              <w:widowControl w:val="0"/>
              <w:jc w:val="center"/>
              <w:rPr>
                <w:rFonts w:ascii="GHEA Grapalat" w:hAnsi="GHEA Grapalat"/>
                <w:sz w:val="16"/>
                <w:szCs w:val="16"/>
              </w:rPr>
            </w:pPr>
          </w:p>
        </w:tc>
        <w:tc>
          <w:tcPr>
            <w:tcW w:w="851" w:type="dxa"/>
            <w:vAlign w:val="center"/>
          </w:tcPr>
          <w:p w14:paraId="07212F43" w14:textId="77777777" w:rsidR="00B949E2" w:rsidRPr="00443D81" w:rsidRDefault="00B949E2" w:rsidP="00BB3A42">
            <w:pPr>
              <w:widowControl w:val="0"/>
              <w:jc w:val="center"/>
              <w:rPr>
                <w:rFonts w:ascii="GHEA Grapalat" w:hAnsi="GHEA Grapalat"/>
                <w:sz w:val="16"/>
                <w:szCs w:val="16"/>
              </w:rPr>
            </w:pPr>
          </w:p>
        </w:tc>
        <w:tc>
          <w:tcPr>
            <w:tcW w:w="789" w:type="dxa"/>
            <w:vAlign w:val="center"/>
          </w:tcPr>
          <w:p w14:paraId="1F1EDD2E" w14:textId="77777777" w:rsidR="00B949E2" w:rsidRPr="005B23C5" w:rsidRDefault="00B949E2" w:rsidP="00BB3A42">
            <w:pPr>
              <w:widowControl w:val="0"/>
              <w:jc w:val="center"/>
              <w:rPr>
                <w:rFonts w:ascii="GHEA Grapalat" w:hAnsi="GHEA Grapalat"/>
                <w:sz w:val="16"/>
                <w:szCs w:val="16"/>
              </w:rPr>
            </w:pPr>
          </w:p>
        </w:tc>
      </w:tr>
    </w:tbl>
    <w:p w14:paraId="79820DED" w14:textId="77777777" w:rsidR="00071D1C" w:rsidRPr="00D071E5" w:rsidRDefault="00071D1C" w:rsidP="00B46D58">
      <w:pPr>
        <w:widowControl w:val="0"/>
        <w:spacing w:after="120"/>
        <w:rPr>
          <w:rFonts w:ascii="GHEA Grapalat" w:hAnsi="GHEA Grapalat"/>
          <w:i/>
        </w:rPr>
      </w:pPr>
    </w:p>
    <w:p w14:paraId="0D5D494B" w14:textId="77777777" w:rsidR="00A94A89" w:rsidRPr="00D071E5" w:rsidRDefault="00A94A89" w:rsidP="00B46D58">
      <w:pPr>
        <w:widowControl w:val="0"/>
        <w:spacing w:after="120"/>
        <w:rPr>
          <w:rFonts w:ascii="GHEA Grapalat" w:hAnsi="GHEA Grapalat"/>
          <w:i/>
        </w:rPr>
      </w:pPr>
    </w:p>
    <w:p w14:paraId="4ED17007"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04E4C241" w14:textId="77777777" w:rsidTr="00E22E51">
        <w:trPr>
          <w:jc w:val="center"/>
        </w:trPr>
        <w:tc>
          <w:tcPr>
            <w:tcW w:w="4536" w:type="dxa"/>
          </w:tcPr>
          <w:p w14:paraId="53C395B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11532071"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D1040C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3392E9B1"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261BF063" w14:textId="77777777" w:rsidR="00071D1C" w:rsidRPr="00D071E5" w:rsidRDefault="00071D1C" w:rsidP="00B46D58">
            <w:pPr>
              <w:widowControl w:val="0"/>
              <w:spacing w:after="160"/>
              <w:jc w:val="center"/>
              <w:rPr>
                <w:rFonts w:ascii="GHEA Grapalat" w:hAnsi="GHEA Grapalat"/>
              </w:rPr>
            </w:pPr>
          </w:p>
        </w:tc>
        <w:tc>
          <w:tcPr>
            <w:tcW w:w="4343" w:type="dxa"/>
          </w:tcPr>
          <w:p w14:paraId="18E1CB9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294B966D"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53D6AD23"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6DBCF3E0"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56FCDE0D" w14:textId="77777777" w:rsidR="00071D1C" w:rsidRPr="00D071E5" w:rsidRDefault="00071D1C" w:rsidP="00B46D58">
      <w:pPr>
        <w:widowControl w:val="0"/>
        <w:spacing w:after="160"/>
        <w:rPr>
          <w:rFonts w:ascii="GHEA Grapalat" w:hAnsi="GHEA Grapalat"/>
        </w:rPr>
        <w:sectPr w:rsidR="00071D1C" w:rsidRPr="00D071E5" w:rsidSect="00582A74">
          <w:footnotePr>
            <w:pos w:val="beneathText"/>
          </w:footnotePr>
          <w:pgSz w:w="16838" w:h="11906" w:orient="landscape" w:code="9"/>
          <w:pgMar w:top="720" w:right="720" w:bottom="720" w:left="720" w:header="561" w:footer="561" w:gutter="0"/>
          <w:cols w:space="720"/>
          <w:docGrid w:linePitch="326"/>
        </w:sectPr>
      </w:pPr>
    </w:p>
    <w:p w14:paraId="3DDF798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414623F5"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3ADE47C5"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54BFE73D" w14:textId="77777777" w:rsidTr="007A2020">
        <w:trPr>
          <w:tblCellSpacing w:w="7" w:type="dxa"/>
          <w:jc w:val="center"/>
        </w:trPr>
        <w:tc>
          <w:tcPr>
            <w:tcW w:w="0" w:type="auto"/>
            <w:vAlign w:val="center"/>
          </w:tcPr>
          <w:p w14:paraId="7C741B44"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0D4703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861129D"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F1406A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7E50D537"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7E108BE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5BD4E1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10CDADB2"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3D8D3F0F"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6EB9018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4A7CAB80"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BCC395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6116F0F1" w14:textId="77777777" w:rsidR="0038400D" w:rsidRPr="00D071E5" w:rsidRDefault="0038400D" w:rsidP="00B46D58">
      <w:pPr>
        <w:widowControl w:val="0"/>
        <w:spacing w:after="160"/>
        <w:ind w:firstLine="375"/>
        <w:rPr>
          <w:rFonts w:ascii="GHEA Grapalat" w:hAnsi="GHEA Grapalat"/>
          <w:iCs/>
        </w:rPr>
      </w:pPr>
    </w:p>
    <w:p w14:paraId="482628F7"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7AFE5648"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0A40FE19"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7A60B4F5"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6B0B1DD4"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4842D8D"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7DD44479"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5353D662"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52545454"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2F0BCBAF" w14:textId="77777777" w:rsidTr="00AB4EAB">
        <w:trPr>
          <w:jc w:val="center"/>
        </w:trPr>
        <w:tc>
          <w:tcPr>
            <w:tcW w:w="442" w:type="dxa"/>
            <w:vMerge w:val="restart"/>
            <w:shd w:val="clear" w:color="auto" w:fill="auto"/>
            <w:vAlign w:val="center"/>
          </w:tcPr>
          <w:p w14:paraId="0833F57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C5D36C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0ABBA212" w14:textId="77777777" w:rsidTr="00AB4EAB">
        <w:trPr>
          <w:jc w:val="center"/>
        </w:trPr>
        <w:tc>
          <w:tcPr>
            <w:tcW w:w="442" w:type="dxa"/>
            <w:vMerge/>
            <w:shd w:val="clear" w:color="auto" w:fill="auto"/>
          </w:tcPr>
          <w:p w14:paraId="7291CC6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E5C08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0BBFED0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CF3D73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119343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59915107"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36DE56FB"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77593572" w14:textId="77777777" w:rsidTr="00AB4EAB">
        <w:trPr>
          <w:trHeight w:val="1105"/>
          <w:jc w:val="center"/>
        </w:trPr>
        <w:tc>
          <w:tcPr>
            <w:tcW w:w="442" w:type="dxa"/>
            <w:vMerge/>
            <w:tcBorders>
              <w:bottom w:val="single" w:sz="4" w:space="0" w:color="auto"/>
            </w:tcBorders>
            <w:shd w:val="clear" w:color="auto" w:fill="auto"/>
          </w:tcPr>
          <w:p w14:paraId="5B4539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9BE764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6ACB316A"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1033AA3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916D46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6BDE6E7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F41CF2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2AB432D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5E0EC2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369B3F68" w14:textId="77777777" w:rsidTr="00AB4EAB">
        <w:trPr>
          <w:jc w:val="center"/>
        </w:trPr>
        <w:tc>
          <w:tcPr>
            <w:tcW w:w="442" w:type="dxa"/>
            <w:shd w:val="clear" w:color="auto" w:fill="auto"/>
            <w:vAlign w:val="center"/>
          </w:tcPr>
          <w:p w14:paraId="3464427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556800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279B01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164E9E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476EE9D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050D8E3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741479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096D65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45AA701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4C5269B3" w14:textId="77777777" w:rsidTr="00AB4EAB">
        <w:trPr>
          <w:jc w:val="center"/>
        </w:trPr>
        <w:tc>
          <w:tcPr>
            <w:tcW w:w="442" w:type="dxa"/>
            <w:shd w:val="clear" w:color="auto" w:fill="auto"/>
          </w:tcPr>
          <w:p w14:paraId="7CDC47D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29BC820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FD63E9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192CB34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62E56A2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626341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2A8E24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33FD465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16801FD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10ADD5C4" w14:textId="77777777" w:rsidR="0038400D" w:rsidRPr="00D071E5" w:rsidRDefault="0038400D" w:rsidP="00B46D58">
      <w:pPr>
        <w:widowControl w:val="0"/>
        <w:spacing w:after="160"/>
        <w:ind w:firstLine="375"/>
        <w:jc w:val="both"/>
        <w:rPr>
          <w:rFonts w:ascii="GHEA Grapalat" w:hAnsi="GHEA Grapalat" w:cs="Arial"/>
          <w:iCs/>
          <w:lang w:val="en-US"/>
        </w:rPr>
      </w:pPr>
    </w:p>
    <w:p w14:paraId="77EE7C98"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 xml:space="preserve">подтверждения в двустороннем порядке настоящего </w:t>
      </w:r>
      <w:proofErr w:type="spellStart"/>
      <w:r w:rsidRPr="00D071E5">
        <w:rPr>
          <w:rFonts w:ascii="GHEA Grapalat" w:hAnsi="GHEA Grapalat"/>
          <w:snapToGrid w:val="0"/>
        </w:rPr>
        <w:t>Акта,</w:t>
      </w:r>
      <w:r w:rsidRPr="00D071E5">
        <w:rPr>
          <w:rFonts w:ascii="GHEA Grapalat" w:hAnsi="GHEA Grapalat"/>
        </w:rPr>
        <w:t>являются</w:t>
      </w:r>
      <w:proofErr w:type="spellEnd"/>
      <w:r w:rsidRPr="00D071E5">
        <w:rPr>
          <w:rFonts w:ascii="GHEA Grapalat" w:hAnsi="GHEA Grapalat"/>
        </w:rPr>
        <w:t xml:space="preserve"> составляющей частью настоящего Акта и прилагаются.</w:t>
      </w:r>
    </w:p>
    <w:p w14:paraId="132EBC7F"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A56488F" w14:textId="77777777" w:rsidTr="007A2020">
        <w:trPr>
          <w:trHeight w:val="266"/>
          <w:tblCellSpacing w:w="7" w:type="dxa"/>
          <w:jc w:val="center"/>
        </w:trPr>
        <w:tc>
          <w:tcPr>
            <w:tcW w:w="0" w:type="auto"/>
            <w:vAlign w:val="center"/>
          </w:tcPr>
          <w:p w14:paraId="03020F8F"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011B9601"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4D6E5B51" w14:textId="77777777" w:rsidTr="007A2020">
        <w:trPr>
          <w:trHeight w:val="473"/>
          <w:tblCellSpacing w:w="7" w:type="dxa"/>
          <w:jc w:val="center"/>
        </w:trPr>
        <w:tc>
          <w:tcPr>
            <w:tcW w:w="0" w:type="auto"/>
            <w:vAlign w:val="center"/>
          </w:tcPr>
          <w:p w14:paraId="7B2A5627"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22381CCC"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5DB5891C"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1859F08F"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A19E2A3" w14:textId="77777777" w:rsidTr="007A2020">
        <w:trPr>
          <w:trHeight w:val="503"/>
          <w:tblCellSpacing w:w="7" w:type="dxa"/>
          <w:jc w:val="center"/>
        </w:trPr>
        <w:tc>
          <w:tcPr>
            <w:tcW w:w="0" w:type="auto"/>
            <w:vAlign w:val="center"/>
          </w:tcPr>
          <w:p w14:paraId="1DB20333"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51318E06"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7522557E"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4136B065"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4A37BF91" w14:textId="77777777" w:rsidTr="007A2020">
        <w:trPr>
          <w:trHeight w:val="281"/>
          <w:tblCellSpacing w:w="7" w:type="dxa"/>
          <w:jc w:val="center"/>
        </w:trPr>
        <w:tc>
          <w:tcPr>
            <w:tcW w:w="0" w:type="auto"/>
            <w:vAlign w:val="center"/>
          </w:tcPr>
          <w:p w14:paraId="7E18802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0CF9121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57BCF4E4" w14:textId="77777777" w:rsidR="00196F14" w:rsidRPr="00D071E5" w:rsidRDefault="00196F14" w:rsidP="00B46D58">
      <w:pPr>
        <w:widowControl w:val="0"/>
        <w:spacing w:after="160"/>
        <w:jc w:val="right"/>
        <w:rPr>
          <w:rFonts w:ascii="GHEA Grapalat" w:hAnsi="GHEA Grapalat" w:cs="Sylfaen"/>
          <w:b/>
        </w:rPr>
      </w:pPr>
    </w:p>
    <w:p w14:paraId="070BB928"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67CADD57"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6C9A3A14"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73B30B8C"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6CEE47C"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A202EC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7FB072CB"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2F30CD68"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7E44EBC4"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3515A801"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1ADAF420"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5CD42738"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1F18701"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9D50E46"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1072B23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D917643"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631226BB"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B2BEBEF"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F06DE47"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58A3B4F"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6F6157C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A64B664"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B5E7BB"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87BCC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336A0A9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7196C9"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B24BB4"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0EF217" w14:textId="77777777" w:rsidR="00071D1C" w:rsidRPr="00D071E5" w:rsidRDefault="00071D1C" w:rsidP="00B46D58">
            <w:pPr>
              <w:widowControl w:val="0"/>
              <w:spacing w:after="120"/>
              <w:jc w:val="center"/>
              <w:rPr>
                <w:rFonts w:ascii="GHEA Grapalat" w:hAnsi="GHEA Grapalat" w:cs="Sylfaen"/>
                <w:sz w:val="20"/>
                <w:szCs w:val="20"/>
              </w:rPr>
            </w:pPr>
          </w:p>
        </w:tc>
      </w:tr>
    </w:tbl>
    <w:p w14:paraId="0624F91B"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537547C4"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554F0491" w14:textId="77777777" w:rsidR="00B138F3" w:rsidRPr="00D071E5" w:rsidRDefault="00B138F3" w:rsidP="00B138F3">
      <w:pPr>
        <w:rPr>
          <w:rFonts w:ascii="GHEA Grapalat" w:hAnsi="GHEA Grapalat"/>
        </w:rPr>
      </w:pPr>
      <w:r w:rsidRPr="00D071E5">
        <w:rPr>
          <w:rFonts w:ascii="GHEA Grapalat" w:hAnsi="GHEA Grapalat"/>
        </w:rPr>
        <w:t xml:space="preserve">                                                       </w:t>
      </w:r>
    </w:p>
    <w:p w14:paraId="536F0AC3"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65FCBDBE"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D071E5" w14:paraId="63C09B88" w14:textId="77777777" w:rsidTr="007072C5">
        <w:tc>
          <w:tcPr>
            <w:tcW w:w="4450" w:type="dxa"/>
          </w:tcPr>
          <w:p w14:paraId="2C08193C"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4DBCEC43"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6F1B9E66"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1198A1C6"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8007951" w14:textId="77777777" w:rsidTr="00E22E51">
        <w:trPr>
          <w:tblCellSpacing w:w="7" w:type="dxa"/>
          <w:jc w:val="center"/>
        </w:trPr>
        <w:tc>
          <w:tcPr>
            <w:tcW w:w="0" w:type="auto"/>
            <w:vAlign w:val="center"/>
          </w:tcPr>
          <w:p w14:paraId="2782E001"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62D84D3E"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1F183D49"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7FF3D35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5A30E1A5" w14:textId="77777777" w:rsidTr="00E22E51">
        <w:trPr>
          <w:tblCellSpacing w:w="7" w:type="dxa"/>
          <w:jc w:val="center"/>
        </w:trPr>
        <w:tc>
          <w:tcPr>
            <w:tcW w:w="0" w:type="auto"/>
            <w:vAlign w:val="center"/>
          </w:tcPr>
          <w:p w14:paraId="553AECDE"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509DF5B0"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56E73023"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7E2E8853"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204D5CC5"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0E3CF" w14:textId="77777777" w:rsidR="00BD48AD" w:rsidRDefault="00BD48AD">
      <w:r>
        <w:separator/>
      </w:r>
    </w:p>
  </w:endnote>
  <w:endnote w:type="continuationSeparator" w:id="0">
    <w:p w14:paraId="3D6FD3B4" w14:textId="77777777" w:rsidR="00BD48AD" w:rsidRDefault="00BD4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50AC5CB1" w14:textId="77777777" w:rsidR="00A5288E" w:rsidRPr="00C861E9" w:rsidRDefault="00A5288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56573">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FC5E1" w14:textId="77777777" w:rsidR="00BD48AD" w:rsidRDefault="00BD48AD">
      <w:r>
        <w:separator/>
      </w:r>
    </w:p>
  </w:footnote>
  <w:footnote w:type="continuationSeparator" w:id="0">
    <w:p w14:paraId="43DD47D9" w14:textId="77777777" w:rsidR="00BD48AD" w:rsidRDefault="00BD48AD">
      <w:r>
        <w:continuationSeparator/>
      </w:r>
    </w:p>
  </w:footnote>
  <w:footnote w:id="1">
    <w:p w14:paraId="70517F3D" w14:textId="77777777" w:rsidR="00A5288E" w:rsidRPr="00D3436F" w:rsidRDefault="00A5288E" w:rsidP="00704EAA">
      <w:pPr>
        <w:widowControl w:val="0"/>
        <w:jc w:val="both"/>
        <w:rPr>
          <w:rFonts w:ascii="GHEA Grapalat" w:hAnsi="GHEA Grapalat"/>
          <w:i/>
          <w:sz w:val="20"/>
          <w:szCs w:val="20"/>
        </w:rPr>
      </w:pPr>
    </w:p>
    <w:p w14:paraId="018B4AE3" w14:textId="77777777" w:rsidR="00A5288E" w:rsidRPr="008842CE" w:rsidRDefault="00A5288E" w:rsidP="00704EAA">
      <w:pPr>
        <w:pStyle w:val="af2"/>
        <w:widowControl w:val="0"/>
        <w:jc w:val="both"/>
        <w:rPr>
          <w:rFonts w:ascii="GHEA Grapalat" w:hAnsi="GHEA Grapalat"/>
          <w:lang w:val="af-ZA"/>
        </w:rPr>
      </w:pPr>
    </w:p>
    <w:p w14:paraId="57C4A687" w14:textId="77777777" w:rsidR="00A5288E" w:rsidRPr="008842CE" w:rsidRDefault="00A5288E" w:rsidP="00704EAA">
      <w:pPr>
        <w:pStyle w:val="af2"/>
        <w:widowControl w:val="0"/>
        <w:jc w:val="both"/>
        <w:rPr>
          <w:rFonts w:ascii="GHEA Grapalat" w:hAnsi="GHEA Grapalat"/>
          <w:lang w:val="af-ZA"/>
        </w:rPr>
      </w:pPr>
    </w:p>
  </w:footnote>
  <w:footnote w:id="2">
    <w:p w14:paraId="2E356E80" w14:textId="77777777" w:rsidR="00A5288E" w:rsidRPr="00CD6B60" w:rsidRDefault="00A5288E"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2DCE131" w14:textId="77777777" w:rsidR="00A5288E" w:rsidRPr="00CD6B60" w:rsidRDefault="00A5288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r w:rsidRPr="00CD6B60">
        <w:rPr>
          <w:rFonts w:ascii="GHEA Grapalat" w:hAnsi="GHEA Grapalat"/>
          <w:i/>
          <w:sz w:val="20"/>
          <w:szCs w:val="20"/>
        </w:rPr>
        <w:t>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EB7F395" w14:textId="77777777" w:rsidR="00A5288E" w:rsidRPr="00CD6B60" w:rsidRDefault="00A5288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20892B6" w14:textId="77777777" w:rsidR="00A5288E" w:rsidRPr="00CD6B60" w:rsidRDefault="00A5288E"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4DF14C6C" w14:textId="77777777" w:rsidR="00A5288E" w:rsidRDefault="00A5288E"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3D0DB243" w14:textId="77777777" w:rsidR="00A5288E" w:rsidRDefault="00A5288E"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r w:rsidRPr="00BC07EB">
        <w:rPr>
          <w:rFonts w:ascii="GHEA Grapalat" w:hAnsi="GHEA Grapalat"/>
          <w:i/>
          <w:sz w:val="20"/>
          <w:szCs w:val="20"/>
        </w:rPr>
        <w:t>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17C84D0" w14:textId="77777777" w:rsidR="00A5288E" w:rsidRPr="009E2596" w:rsidRDefault="00A5288E"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30FFFC8D" w14:textId="77777777" w:rsidR="00A5288E" w:rsidRPr="0049623A" w:rsidDel="00932115" w:rsidRDefault="00A5288E"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678870A8" w14:textId="77777777" w:rsidR="00A5288E" w:rsidRPr="00904F88" w:rsidRDefault="00A5288E" w:rsidP="00704EAA">
      <w:pPr>
        <w:pStyle w:val="af2"/>
        <w:jc w:val="both"/>
        <w:rPr>
          <w:rFonts w:asciiTheme="minorHAnsi" w:hAnsiTheme="minorHAnsi"/>
          <w:i/>
        </w:rPr>
      </w:pPr>
    </w:p>
    <w:p w14:paraId="7856C926" w14:textId="77777777" w:rsidR="00A5288E" w:rsidRPr="000811C1" w:rsidRDefault="00A5288E" w:rsidP="00704EAA">
      <w:pPr>
        <w:pStyle w:val="af2"/>
        <w:rPr>
          <w:rFonts w:asciiTheme="minorHAnsi" w:hAnsiTheme="minorHAnsi"/>
        </w:rPr>
      </w:pPr>
    </w:p>
  </w:footnote>
  <w:footnote w:id="6">
    <w:p w14:paraId="346FBB21" w14:textId="77777777" w:rsidR="00A5288E" w:rsidRPr="00FE2AA4" w:rsidRDefault="00A5288E">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3D6AB270" w14:textId="77777777" w:rsidR="00A5288E" w:rsidRPr="008842CE" w:rsidRDefault="00A5288E"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14C372C" w14:textId="77777777" w:rsidR="00A5288E" w:rsidRPr="000811C1" w:rsidRDefault="00A5288E">
      <w:pPr>
        <w:pStyle w:val="af2"/>
        <w:rPr>
          <w:lang w:val="af-ZA"/>
        </w:rPr>
      </w:pPr>
    </w:p>
  </w:footnote>
  <w:footnote w:id="8">
    <w:p w14:paraId="23ED6D93" w14:textId="77777777" w:rsidR="00A5288E" w:rsidRPr="002227A9" w:rsidRDefault="00A5288E"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6916B07" w14:textId="77777777" w:rsidR="00A5288E" w:rsidRPr="00636142" w:rsidRDefault="00A5288E"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w:t>
      </w:r>
      <w:r w:rsidRPr="00C67FAB">
        <w:rPr>
          <w:rFonts w:ascii="GHEA Grapalat" w:hAnsi="GHEA Grapalat"/>
          <w:i/>
        </w:rPr>
        <w:t xml:space="preserve">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73C3E872" w14:textId="77777777" w:rsidR="00A5288E" w:rsidRPr="00636142" w:rsidRDefault="00A5288E"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DB955C0" w14:textId="77777777" w:rsidR="00A5288E" w:rsidRPr="0092041F" w:rsidRDefault="00A5288E"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0A1B75CE" w14:textId="77777777" w:rsidR="00A5288E" w:rsidRPr="0092041F" w:rsidRDefault="00A5288E" w:rsidP="00C67FAB">
      <w:pPr>
        <w:pStyle w:val="af2"/>
        <w:jc w:val="both"/>
        <w:rPr>
          <w:rFonts w:ascii="GHEA Grapalat" w:hAnsi="GHEA Grapalat"/>
          <w:i/>
        </w:rPr>
      </w:pPr>
    </w:p>
  </w:footnote>
  <w:footnote w:id="9">
    <w:p w14:paraId="5A830526" w14:textId="77777777" w:rsidR="00A5288E" w:rsidRPr="00511966" w:rsidRDefault="00A5288E"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 xml:space="preserve">ого по заявке на закупку товара не превышает 10 млн. </w:t>
      </w:r>
      <w:r w:rsidRPr="00C67FAB">
        <w:rPr>
          <w:rFonts w:ascii="GHEA Grapalat" w:hAnsi="GHEA Grapalat"/>
          <w:i/>
        </w:rPr>
        <w:t>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6F696E2D" w14:textId="77777777" w:rsidR="00A5288E" w:rsidRPr="008E4439" w:rsidRDefault="00A5288E"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AB4995A" w14:textId="77777777" w:rsidR="00A5288E" w:rsidRPr="000811C1" w:rsidRDefault="00A5288E" w:rsidP="0027573B">
      <w:pPr>
        <w:pStyle w:val="af2"/>
        <w:rPr>
          <w:rFonts w:ascii="Sylfaen" w:hAnsi="Sylfaen"/>
          <w:sz w:val="18"/>
          <w:szCs w:val="18"/>
        </w:rPr>
      </w:pPr>
    </w:p>
  </w:footnote>
  <w:footnote w:id="11">
    <w:p w14:paraId="3D6BE5D7" w14:textId="77777777" w:rsidR="00A5288E" w:rsidRPr="00A31673" w:rsidRDefault="00A5288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6F5D4244" w14:textId="77777777" w:rsidR="00A5288E" w:rsidRDefault="00A5288E"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67C430BF" w14:textId="77777777" w:rsidR="00A5288E" w:rsidRDefault="00A5288E" w:rsidP="006B3E56">
      <w:pPr>
        <w:pStyle w:val="af2"/>
        <w:rPr>
          <w:rFonts w:asciiTheme="minorHAnsi" w:hAnsiTheme="minorHAnsi"/>
          <w:lang w:val="af-ZA"/>
        </w:rPr>
      </w:pPr>
    </w:p>
  </w:footnote>
  <w:footnote w:id="13">
    <w:p w14:paraId="6C8F0DF0" w14:textId="77777777" w:rsidR="00A5288E" w:rsidRPr="00D3436F" w:rsidRDefault="00A5288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4716A85F" w14:textId="77777777" w:rsidR="00A5288E" w:rsidRPr="00D3436F" w:rsidRDefault="00A5288E">
      <w:pPr>
        <w:pStyle w:val="af2"/>
        <w:rPr>
          <w:lang w:val="es-ES"/>
        </w:rPr>
      </w:pPr>
    </w:p>
  </w:footnote>
  <w:footnote w:id="14">
    <w:p w14:paraId="4B462BD6" w14:textId="77777777" w:rsidR="00A5288E" w:rsidRPr="00C867A0" w:rsidRDefault="00A5288E" w:rsidP="000A214C">
      <w:pPr>
        <w:pStyle w:val="af2"/>
        <w:jc w:val="both"/>
        <w:rPr>
          <w:rFonts w:asciiTheme="minorHAnsi" w:hAnsiTheme="minorHAnsi"/>
        </w:rPr>
      </w:pPr>
    </w:p>
  </w:footnote>
  <w:footnote w:id="15">
    <w:p w14:paraId="5E0C9D16" w14:textId="77777777" w:rsidR="00A5288E" w:rsidRPr="00D3436F" w:rsidRDefault="00A5288E"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24F347DC" w14:textId="77777777" w:rsidR="00A5288E" w:rsidRPr="008842CE" w:rsidRDefault="00A5288E"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241887DC" w14:textId="77777777" w:rsidR="00A5288E" w:rsidRPr="00D3436F" w:rsidRDefault="00A5288E">
      <w:pPr>
        <w:pStyle w:val="af2"/>
        <w:rPr>
          <w:lang w:val="hy-AM"/>
        </w:rPr>
      </w:pPr>
    </w:p>
  </w:footnote>
  <w:footnote w:id="17">
    <w:p w14:paraId="5C20BA98" w14:textId="77777777" w:rsidR="00A5288E" w:rsidRPr="008842CE" w:rsidRDefault="00A5288E"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6EA3317B" w14:textId="77777777" w:rsidR="00A5288E" w:rsidRPr="00E85250" w:rsidRDefault="00A5288E" w:rsidP="00D90640">
      <w:pPr>
        <w:widowControl w:val="0"/>
        <w:spacing w:after="160" w:line="360" w:lineRule="auto"/>
        <w:ind w:firstLine="709"/>
        <w:jc w:val="both"/>
        <w:rPr>
          <w:rFonts w:ascii="GHEA Grapalat" w:hAnsi="GHEA Grapalat"/>
          <w:lang w:val="hy-AM"/>
        </w:rPr>
      </w:pPr>
    </w:p>
    <w:p w14:paraId="05AE3AD7" w14:textId="77777777" w:rsidR="00A5288E" w:rsidRPr="00D3436F" w:rsidRDefault="00A5288E">
      <w:pPr>
        <w:pStyle w:val="af2"/>
        <w:rPr>
          <w:lang w:val="hy-AM"/>
        </w:rPr>
      </w:pPr>
    </w:p>
  </w:footnote>
  <w:footnote w:id="18">
    <w:p w14:paraId="08140707" w14:textId="77777777" w:rsidR="00A5288E" w:rsidRPr="00402BC3" w:rsidRDefault="00A5288E"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35E3E82" w14:textId="77777777" w:rsidR="00A5288E" w:rsidRPr="00552088" w:rsidRDefault="00A5288E"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190C616" w14:textId="77777777" w:rsidR="00A5288E" w:rsidRPr="00D3436F" w:rsidRDefault="00A5288E">
      <w:pPr>
        <w:pStyle w:val="af2"/>
        <w:rPr>
          <w:lang w:val="hy-AM"/>
        </w:rPr>
      </w:pPr>
    </w:p>
  </w:footnote>
  <w:footnote w:id="19">
    <w:p w14:paraId="3A0C110F" w14:textId="77777777" w:rsidR="00A5288E" w:rsidRPr="008842CE" w:rsidRDefault="00A5288E"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BF748D5" w14:textId="77777777" w:rsidR="00A5288E" w:rsidRPr="00D3436F" w:rsidRDefault="00A5288E">
      <w:pPr>
        <w:pStyle w:val="af2"/>
        <w:rPr>
          <w:lang w:val="hy-AM"/>
        </w:rPr>
      </w:pPr>
    </w:p>
  </w:footnote>
  <w:footnote w:id="20">
    <w:p w14:paraId="58B21228" w14:textId="77777777" w:rsidR="00A5288E" w:rsidRPr="00D3436F" w:rsidRDefault="00A5288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426F6F42" w14:textId="77777777" w:rsidR="00A5288E" w:rsidRPr="008842CE" w:rsidRDefault="00A5288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0C11F0" w14:textId="77777777" w:rsidR="00A5288E" w:rsidRPr="00D3436F" w:rsidRDefault="00A5288E">
      <w:pPr>
        <w:pStyle w:val="af2"/>
        <w:rPr>
          <w:lang w:val="hy-AM"/>
        </w:rPr>
      </w:pPr>
    </w:p>
  </w:footnote>
  <w:footnote w:id="22">
    <w:p w14:paraId="121911A9" w14:textId="77777777" w:rsidR="00A5288E" w:rsidRPr="008842CE" w:rsidRDefault="00A5288E"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6C74254" w14:textId="77777777" w:rsidR="00A5288E" w:rsidRPr="008842CE" w:rsidRDefault="00A5288E"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05488ABA" w14:textId="77777777" w:rsidR="00A5288E" w:rsidRPr="00D3436F" w:rsidRDefault="00A5288E">
      <w:pPr>
        <w:pStyle w:val="af2"/>
        <w:rPr>
          <w:lang w:val="hy-AM"/>
        </w:rPr>
      </w:pPr>
    </w:p>
  </w:footnote>
  <w:footnote w:id="23">
    <w:p w14:paraId="4AFEBEDC" w14:textId="77777777" w:rsidR="00A5288E" w:rsidRPr="008842CE" w:rsidRDefault="00A5288E"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r w:rsidRPr="008842CE">
        <w:rPr>
          <w:rFonts w:ascii="GHEA Grapalat" w:hAnsi="GHEA Grapalat"/>
          <w:i/>
        </w:rPr>
        <w:t>предусмотрения финансовых средств, в качестве его неотъемлемой части.</w:t>
      </w:r>
    </w:p>
  </w:footnote>
  <w:footnote w:id="24">
    <w:p w14:paraId="29ECEE17" w14:textId="77777777" w:rsidR="00A5288E" w:rsidRPr="008842CE" w:rsidRDefault="00A5288E"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3E5"/>
    <w:rsid w:val="00000958"/>
    <w:rsid w:val="00000BA6"/>
    <w:rsid w:val="000013D6"/>
    <w:rsid w:val="000016BB"/>
    <w:rsid w:val="0000180F"/>
    <w:rsid w:val="000026EF"/>
    <w:rsid w:val="00002C23"/>
    <w:rsid w:val="000031E3"/>
    <w:rsid w:val="000033BC"/>
    <w:rsid w:val="000035D7"/>
    <w:rsid w:val="00003DF0"/>
    <w:rsid w:val="000058CF"/>
    <w:rsid w:val="00005D30"/>
    <w:rsid w:val="0000622A"/>
    <w:rsid w:val="000076A1"/>
    <w:rsid w:val="0000776B"/>
    <w:rsid w:val="00010ECA"/>
    <w:rsid w:val="00011BEB"/>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0A3"/>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176"/>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599"/>
    <w:rsid w:val="00105E1B"/>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B04"/>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B7F"/>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87948"/>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55"/>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39A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3ED"/>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D2F"/>
    <w:rsid w:val="003D2FE2"/>
    <w:rsid w:val="003D3964"/>
    <w:rsid w:val="003D56A5"/>
    <w:rsid w:val="003D5C8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2F3F"/>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73D"/>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573"/>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1F50"/>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E10"/>
    <w:rsid w:val="00571F29"/>
    <w:rsid w:val="005739AB"/>
    <w:rsid w:val="005744FC"/>
    <w:rsid w:val="00575C75"/>
    <w:rsid w:val="00576B25"/>
    <w:rsid w:val="00576D5D"/>
    <w:rsid w:val="00577582"/>
    <w:rsid w:val="00580F33"/>
    <w:rsid w:val="00581057"/>
    <w:rsid w:val="0058298C"/>
    <w:rsid w:val="00582A74"/>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1A8"/>
    <w:rsid w:val="005F465C"/>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86F"/>
    <w:rsid w:val="00632AC2"/>
    <w:rsid w:val="00632EAC"/>
    <w:rsid w:val="00633389"/>
    <w:rsid w:val="006333F6"/>
    <w:rsid w:val="00633E1E"/>
    <w:rsid w:val="00634B02"/>
    <w:rsid w:val="00634DC9"/>
    <w:rsid w:val="006354FA"/>
    <w:rsid w:val="006355B0"/>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65C"/>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6B2E"/>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0CE9"/>
    <w:rsid w:val="007F12DE"/>
    <w:rsid w:val="007F1314"/>
    <w:rsid w:val="007F281F"/>
    <w:rsid w:val="007F4F43"/>
    <w:rsid w:val="007F503F"/>
    <w:rsid w:val="007F5A5F"/>
    <w:rsid w:val="007F6722"/>
    <w:rsid w:val="00800EDC"/>
    <w:rsid w:val="008013BF"/>
    <w:rsid w:val="008013DA"/>
    <w:rsid w:val="00801A4F"/>
    <w:rsid w:val="00801AC7"/>
    <w:rsid w:val="00802C55"/>
    <w:rsid w:val="008030B6"/>
    <w:rsid w:val="00803ED8"/>
    <w:rsid w:val="008040A9"/>
    <w:rsid w:val="0080437A"/>
    <w:rsid w:val="00804508"/>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363"/>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907"/>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07C28"/>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E94"/>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8F1"/>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85B"/>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288E"/>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4C99"/>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13F"/>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3F76"/>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2DF"/>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217"/>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49E2"/>
    <w:rsid w:val="00B9581C"/>
    <w:rsid w:val="00B95FE0"/>
    <w:rsid w:val="00B961C7"/>
    <w:rsid w:val="00B96B73"/>
    <w:rsid w:val="00B975FA"/>
    <w:rsid w:val="00B9778A"/>
    <w:rsid w:val="00B9796D"/>
    <w:rsid w:val="00BA05DA"/>
    <w:rsid w:val="00BA17C2"/>
    <w:rsid w:val="00BA2853"/>
    <w:rsid w:val="00BA3554"/>
    <w:rsid w:val="00BA4AEC"/>
    <w:rsid w:val="00BA632C"/>
    <w:rsid w:val="00BA6E63"/>
    <w:rsid w:val="00BA7128"/>
    <w:rsid w:val="00BB1C9B"/>
    <w:rsid w:val="00BB3575"/>
    <w:rsid w:val="00BB3A42"/>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48AD"/>
    <w:rsid w:val="00BD50E7"/>
    <w:rsid w:val="00BD5575"/>
    <w:rsid w:val="00BD572E"/>
    <w:rsid w:val="00BD5F94"/>
    <w:rsid w:val="00BD6BF7"/>
    <w:rsid w:val="00BD72E6"/>
    <w:rsid w:val="00BE01AE"/>
    <w:rsid w:val="00BE1C5E"/>
    <w:rsid w:val="00BE2236"/>
    <w:rsid w:val="00BE2572"/>
    <w:rsid w:val="00BE40B1"/>
    <w:rsid w:val="00BE439E"/>
    <w:rsid w:val="00BE45B6"/>
    <w:rsid w:val="00BE4BAA"/>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87C3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03D"/>
    <w:rsid w:val="00CA4510"/>
    <w:rsid w:val="00CA485E"/>
    <w:rsid w:val="00CA4AB2"/>
    <w:rsid w:val="00CA5671"/>
    <w:rsid w:val="00CA56CC"/>
    <w:rsid w:val="00CA590C"/>
    <w:rsid w:val="00CA5B8D"/>
    <w:rsid w:val="00CA5DD1"/>
    <w:rsid w:val="00CA5E3A"/>
    <w:rsid w:val="00CA70BE"/>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2FE4"/>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4B4F"/>
    <w:rsid w:val="00D356C3"/>
    <w:rsid w:val="00D359EB"/>
    <w:rsid w:val="00D35DF2"/>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57671"/>
    <w:rsid w:val="00D60E8B"/>
    <w:rsid w:val="00D612BC"/>
    <w:rsid w:val="00D61D87"/>
    <w:rsid w:val="00D61DDA"/>
    <w:rsid w:val="00D62855"/>
    <w:rsid w:val="00D62C0F"/>
    <w:rsid w:val="00D62D55"/>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36D"/>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3BE4"/>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0B2A"/>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287D"/>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0A3"/>
    <w:rsid w:val="00E2620A"/>
    <w:rsid w:val="00E2624C"/>
    <w:rsid w:val="00E267E5"/>
    <w:rsid w:val="00E26A48"/>
    <w:rsid w:val="00E30F0C"/>
    <w:rsid w:val="00E31A0F"/>
    <w:rsid w:val="00E32500"/>
    <w:rsid w:val="00E326DD"/>
    <w:rsid w:val="00E327B8"/>
    <w:rsid w:val="00E32CC2"/>
    <w:rsid w:val="00E32D5B"/>
    <w:rsid w:val="00E32DD7"/>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069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F7C"/>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2AF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7E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423"/>
    <w:rsid w:val="00FB35D5"/>
    <w:rsid w:val="00FB3AE2"/>
    <w:rsid w:val="00FB3AE9"/>
    <w:rsid w:val="00FB3AFB"/>
    <w:rsid w:val="00FB3CC9"/>
    <w:rsid w:val="00FB4ACF"/>
    <w:rsid w:val="00FB4AFE"/>
    <w:rsid w:val="00FB72F4"/>
    <w:rsid w:val="00FB735C"/>
    <w:rsid w:val="00FB76FD"/>
    <w:rsid w:val="00FB7899"/>
    <w:rsid w:val="00FB78E7"/>
    <w:rsid w:val="00FB796B"/>
    <w:rsid w:val="00FB7C98"/>
    <w:rsid w:val="00FC016A"/>
    <w:rsid w:val="00FC096C"/>
    <w:rsid w:val="00FC0FDC"/>
    <w:rsid w:val="00FC10BB"/>
    <w:rsid w:val="00FC22F4"/>
    <w:rsid w:val="00FC27B7"/>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EC26D7"/>
  <w15:docId w15:val="{5F7B3388-319C-4C83-B920-26DD2A7F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vakimyan_liana1@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hovakimyan_liana1@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6951F-2488-4586-A1CD-DC926B79A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68</Pages>
  <Words>19116</Words>
  <Characters>108964</Characters>
  <Application>Microsoft Office Word</Application>
  <DocSecurity>0</DocSecurity>
  <Lines>908</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3</cp:revision>
  <cp:lastPrinted>2020-12-03T04:19:00Z</cp:lastPrinted>
  <dcterms:created xsi:type="dcterms:W3CDTF">2025-12-11T04:51:00Z</dcterms:created>
  <dcterms:modified xsi:type="dcterms:W3CDTF">2025-12-11T05:01:00Z</dcterms:modified>
</cp:coreProperties>
</file>